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70" w:rsidRPr="00141013" w:rsidRDefault="009E1970" w:rsidP="009E1970">
      <w:pPr>
        <w:jc w:val="center"/>
        <w:rPr>
          <w:rFonts w:ascii="宋体" w:hAnsi="宋体" w:cs="宋体" w:hint="eastAsia"/>
          <w:b/>
          <w:bCs/>
          <w:sz w:val="28"/>
          <w:szCs w:val="28"/>
        </w:rPr>
      </w:pPr>
      <w:r w:rsidRPr="00141013">
        <w:rPr>
          <w:rFonts w:ascii="宋体" w:hAnsi="宋体" w:cs="宋体" w:hint="eastAsia"/>
          <w:b/>
          <w:bCs/>
          <w:sz w:val="28"/>
          <w:szCs w:val="28"/>
        </w:rPr>
        <w:t>2   初步认识正负</w:t>
      </w:r>
      <w:r>
        <w:rPr>
          <w:rFonts w:ascii="宋体" w:hAnsi="宋体" w:cs="宋体" w:hint="eastAsia"/>
          <w:b/>
          <w:bCs/>
          <w:sz w:val="28"/>
          <w:szCs w:val="28"/>
        </w:rPr>
        <w:t>整</w:t>
      </w:r>
      <w:r w:rsidRPr="00141013">
        <w:rPr>
          <w:rFonts w:ascii="宋体" w:hAnsi="宋体" w:cs="宋体" w:hint="eastAsia"/>
          <w:b/>
          <w:bCs/>
          <w:sz w:val="28"/>
          <w:szCs w:val="28"/>
        </w:rPr>
        <w:t>数和整数</w:t>
      </w:r>
    </w:p>
    <w:p w:rsidR="009E1970" w:rsidRPr="00141013" w:rsidRDefault="009E1970" w:rsidP="009E1970">
      <w:pPr>
        <w:rPr>
          <w:rFonts w:ascii="宋体" w:hAnsi="宋体" w:cs="宋体" w:hint="eastAsia"/>
          <w:b/>
          <w:bCs/>
          <w:sz w:val="28"/>
          <w:szCs w:val="28"/>
        </w:rPr>
      </w:pPr>
      <w:r w:rsidRPr="00141013">
        <w:rPr>
          <w:rFonts w:ascii="宋体" w:hAnsi="宋体" w:cs="宋体" w:hint="eastAsia"/>
          <w:b/>
          <w:bCs/>
          <w:sz w:val="28"/>
          <w:szCs w:val="28"/>
        </w:rPr>
        <w:t>教学内容</w:t>
      </w:r>
    </w:p>
    <w:p w:rsidR="009E1970" w:rsidRPr="00204863" w:rsidRDefault="009E1970" w:rsidP="009E1970">
      <w:pPr>
        <w:ind w:firstLineChars="200" w:firstLine="560"/>
        <w:jc w:val="left"/>
        <w:rPr>
          <w:rFonts w:ascii="宋体" w:hAnsi="宋体" w:cs="宋体" w:hint="eastAsia"/>
          <w:sz w:val="28"/>
          <w:szCs w:val="28"/>
        </w:rPr>
      </w:pPr>
      <w:r w:rsidRPr="00141013">
        <w:rPr>
          <w:rFonts w:ascii="宋体" w:hAnsi="宋体" w:cs="宋体" w:hint="eastAsia"/>
          <w:sz w:val="28"/>
          <w:szCs w:val="28"/>
        </w:rPr>
        <w:t>教材第3～5页，</w:t>
      </w:r>
      <w:r w:rsidRPr="00204863">
        <w:rPr>
          <w:rFonts w:ascii="宋体" w:hAnsi="宋体" w:cs="宋体" w:hint="eastAsia"/>
          <w:bCs/>
          <w:sz w:val="28"/>
          <w:szCs w:val="28"/>
        </w:rPr>
        <w:t>初步认识正负数和整数.</w:t>
      </w:r>
    </w:p>
    <w:p w:rsidR="009E1970" w:rsidRPr="00141013" w:rsidRDefault="009E1970" w:rsidP="009E1970">
      <w:pPr>
        <w:jc w:val="left"/>
        <w:rPr>
          <w:rFonts w:ascii="宋体" w:hAnsi="宋体" w:hint="eastAsia"/>
          <w:sz w:val="28"/>
          <w:szCs w:val="28"/>
        </w:rPr>
      </w:pPr>
      <w:r w:rsidRPr="00141013">
        <w:rPr>
          <w:rFonts w:ascii="宋体" w:hAnsi="宋体" w:cs="宋体" w:hint="eastAsia"/>
          <w:b/>
          <w:bCs/>
          <w:sz w:val="28"/>
          <w:szCs w:val="28"/>
        </w:rPr>
        <w:t>教</w:t>
      </w:r>
      <w:r>
        <w:rPr>
          <w:rFonts w:ascii="宋体" w:hAnsi="宋体" w:cs="宋体" w:hint="eastAsia"/>
          <w:b/>
          <w:bCs/>
          <w:sz w:val="28"/>
          <w:szCs w:val="28"/>
        </w:rPr>
        <w:t>学</w:t>
      </w:r>
      <w:r w:rsidRPr="00141013">
        <w:rPr>
          <w:rFonts w:ascii="宋体" w:hAnsi="宋体" w:cs="宋体" w:hint="eastAsia"/>
          <w:b/>
          <w:bCs/>
          <w:sz w:val="28"/>
          <w:szCs w:val="28"/>
        </w:rPr>
        <w:t>提示</w:t>
      </w:r>
    </w:p>
    <w:p w:rsidR="009E1970" w:rsidRPr="00141013" w:rsidRDefault="009E1970" w:rsidP="009E1970">
      <w:pPr>
        <w:ind w:leftChars="200" w:left="420" w:firstLineChars="250" w:firstLine="700"/>
        <w:rPr>
          <w:rFonts w:ascii="宋体" w:hAnsi="宋体" w:hint="eastAsia"/>
          <w:sz w:val="28"/>
          <w:szCs w:val="28"/>
        </w:rPr>
      </w:pPr>
      <w:r w:rsidRPr="00141013">
        <w:rPr>
          <w:rFonts w:ascii="宋体" w:hAnsi="宋体" w:hint="eastAsia"/>
          <w:sz w:val="28"/>
          <w:szCs w:val="28"/>
        </w:rPr>
        <w:t>学生在第一课时通过对生活中比较常见的温度的学习，已初步了解天气预报图中数字信息的实际意义，会用数学符号表示气温，并且</w:t>
      </w:r>
      <w:r w:rsidRPr="00141013">
        <w:rPr>
          <w:rFonts w:ascii="宋体" w:hAnsi="宋体" w:cs="Arial" w:hint="eastAsia"/>
          <w:bCs/>
          <w:sz w:val="28"/>
          <w:szCs w:val="28"/>
        </w:rPr>
        <w:t>初步建立“负数”的概念，形成表象</w:t>
      </w:r>
      <w:r w:rsidRPr="00141013">
        <w:rPr>
          <w:rFonts w:ascii="宋体" w:hAnsi="宋体" w:hint="eastAsia"/>
          <w:sz w:val="28"/>
          <w:szCs w:val="28"/>
        </w:rPr>
        <w:t>。本节课是进一步</w:t>
      </w:r>
      <w:r w:rsidRPr="00204863">
        <w:rPr>
          <w:rFonts w:ascii="宋体" w:hAnsi="宋体" w:cs="宋体" w:hint="eastAsia"/>
          <w:bCs/>
          <w:sz w:val="28"/>
          <w:szCs w:val="28"/>
        </w:rPr>
        <w:t>认识正负数和整数</w:t>
      </w:r>
      <w:r w:rsidRPr="00141013">
        <w:rPr>
          <w:rFonts w:ascii="宋体" w:hAnsi="宋体" w:cs="宋体" w:hint="eastAsia"/>
          <w:b/>
          <w:bCs/>
          <w:sz w:val="28"/>
          <w:szCs w:val="28"/>
        </w:rPr>
        <w:t>。</w:t>
      </w:r>
      <w:r w:rsidRPr="00141013">
        <w:rPr>
          <w:rFonts w:ascii="宋体" w:hAnsi="宋体" w:hint="eastAsia"/>
          <w:sz w:val="28"/>
          <w:szCs w:val="28"/>
        </w:rPr>
        <w:t>借助温度计，经历认识正、负数，用直线上的点表示及认识整数的过程。初步了解负数的意义，会读、写负数；知道整数包括正整数、零和负整数，能用直线上的点表示整数，会比较简单整数的大小。</w:t>
      </w:r>
    </w:p>
    <w:p w:rsidR="009E1970" w:rsidRPr="00141013" w:rsidRDefault="009E1970" w:rsidP="009E1970">
      <w:pPr>
        <w:ind w:left="413"/>
        <w:jc w:val="left"/>
        <w:rPr>
          <w:rFonts w:ascii="宋体" w:hAnsi="宋体" w:cs="宋体" w:hint="eastAsia"/>
          <w:b/>
          <w:bCs/>
          <w:sz w:val="28"/>
          <w:szCs w:val="28"/>
        </w:rPr>
      </w:pPr>
      <w:r w:rsidRPr="00141013">
        <w:rPr>
          <w:rFonts w:ascii="宋体" w:hAnsi="宋体" w:cs="宋体" w:hint="eastAsia"/>
          <w:b/>
          <w:bCs/>
          <w:sz w:val="28"/>
          <w:szCs w:val="28"/>
        </w:rPr>
        <w:t>教学目标</w:t>
      </w:r>
    </w:p>
    <w:p w:rsidR="009E1970" w:rsidRPr="00141013" w:rsidRDefault="009E1970" w:rsidP="009E1970">
      <w:pPr>
        <w:rPr>
          <w:rFonts w:ascii="宋体" w:hAnsi="宋体" w:hint="eastAsia"/>
          <w:sz w:val="28"/>
          <w:szCs w:val="28"/>
        </w:rPr>
      </w:pPr>
      <w:r w:rsidRPr="00141013">
        <w:rPr>
          <w:rFonts w:ascii="宋体" w:hAnsi="宋体" w:hint="eastAsia"/>
          <w:sz w:val="28"/>
          <w:szCs w:val="28"/>
        </w:rPr>
        <w:t>1、借助温度计，经历认识正、负数，用直线上的点表示及认识整数的过程。</w:t>
      </w:r>
    </w:p>
    <w:p w:rsidR="009E1970" w:rsidRPr="00141013" w:rsidRDefault="009E1970" w:rsidP="009E1970">
      <w:pPr>
        <w:rPr>
          <w:rFonts w:ascii="宋体" w:hAnsi="宋体" w:hint="eastAsia"/>
          <w:sz w:val="28"/>
          <w:szCs w:val="28"/>
        </w:rPr>
      </w:pPr>
      <w:r w:rsidRPr="00141013">
        <w:rPr>
          <w:rFonts w:ascii="宋体" w:hAnsi="宋体" w:hint="eastAsia"/>
          <w:sz w:val="28"/>
          <w:szCs w:val="28"/>
        </w:rPr>
        <w:t>2、初步了解负数的意义，会读、写负数；知道整数包括正整数、零和负整数，能用直线上的点表示整数，会比较简单整数的大小。</w:t>
      </w:r>
    </w:p>
    <w:p w:rsidR="009E1970" w:rsidRPr="00141013" w:rsidRDefault="009E1970" w:rsidP="009E1970">
      <w:pPr>
        <w:rPr>
          <w:rFonts w:ascii="宋体" w:hAnsi="宋体" w:hint="eastAsia"/>
          <w:sz w:val="28"/>
          <w:szCs w:val="28"/>
        </w:rPr>
      </w:pPr>
      <w:r w:rsidRPr="00141013">
        <w:rPr>
          <w:rFonts w:ascii="宋体" w:hAnsi="宋体" w:hint="eastAsia"/>
          <w:sz w:val="28"/>
          <w:szCs w:val="28"/>
        </w:rPr>
        <w:t>3、积极参加数学活动，对负数充满好奇心，感受借助直观模型理解数学的作用。</w:t>
      </w:r>
    </w:p>
    <w:p w:rsidR="009E1970" w:rsidRPr="00141013" w:rsidRDefault="009E1970" w:rsidP="009E1970">
      <w:pPr>
        <w:jc w:val="left"/>
        <w:rPr>
          <w:rFonts w:ascii="宋体" w:hAnsi="宋体" w:cs="宋体" w:hint="eastAsia"/>
          <w:b/>
          <w:bCs/>
          <w:sz w:val="28"/>
          <w:szCs w:val="28"/>
        </w:rPr>
      </w:pPr>
      <w:r w:rsidRPr="00141013">
        <w:rPr>
          <w:rFonts w:ascii="宋体" w:hAnsi="宋体" w:cs="宋体" w:hint="eastAsia"/>
          <w:b/>
          <w:bCs/>
          <w:sz w:val="28"/>
          <w:szCs w:val="28"/>
        </w:rPr>
        <w:t>重点、难点</w:t>
      </w:r>
    </w:p>
    <w:p w:rsidR="009E1970" w:rsidRPr="00141013" w:rsidRDefault="009E1970" w:rsidP="009E1970">
      <w:pPr>
        <w:jc w:val="left"/>
        <w:rPr>
          <w:rFonts w:ascii="宋体" w:hAnsi="宋体" w:cs="宋体" w:hint="eastAsia"/>
          <w:b/>
          <w:bCs/>
          <w:sz w:val="28"/>
          <w:szCs w:val="28"/>
        </w:rPr>
      </w:pPr>
      <w:r w:rsidRPr="00141013">
        <w:rPr>
          <w:rFonts w:ascii="宋体" w:hAnsi="宋体" w:cs="宋体" w:hint="eastAsia"/>
          <w:b/>
          <w:bCs/>
          <w:sz w:val="28"/>
          <w:szCs w:val="28"/>
        </w:rPr>
        <w:t>重点</w:t>
      </w:r>
    </w:p>
    <w:p w:rsidR="009E1970" w:rsidRPr="00141013" w:rsidRDefault="009E1970" w:rsidP="009E1970">
      <w:pPr>
        <w:spacing w:line="340" w:lineRule="exact"/>
        <w:ind w:firstLineChars="200" w:firstLine="560"/>
        <w:rPr>
          <w:rFonts w:ascii="宋体" w:hAnsi="宋体" w:hint="eastAsia"/>
          <w:sz w:val="28"/>
          <w:szCs w:val="28"/>
        </w:rPr>
      </w:pPr>
      <w:r w:rsidRPr="00141013">
        <w:rPr>
          <w:rFonts w:ascii="宋体" w:hAnsi="宋体" w:hint="eastAsia"/>
          <w:sz w:val="28"/>
          <w:szCs w:val="28"/>
        </w:rPr>
        <w:t>初步认识负数，掌握正、负数的读写方法；会比较大小。用数轴表示正、负数。</w:t>
      </w:r>
    </w:p>
    <w:p w:rsidR="009E1970" w:rsidRPr="00141013" w:rsidRDefault="009E1970" w:rsidP="009E1970">
      <w:pPr>
        <w:jc w:val="left"/>
        <w:rPr>
          <w:rFonts w:ascii="宋体" w:hAnsi="宋体" w:cs="宋体" w:hint="eastAsia"/>
          <w:b/>
          <w:sz w:val="28"/>
          <w:szCs w:val="28"/>
        </w:rPr>
      </w:pPr>
      <w:r w:rsidRPr="00141013">
        <w:rPr>
          <w:rFonts w:ascii="宋体" w:hAnsi="宋体" w:cs="宋体" w:hint="eastAsia"/>
          <w:b/>
          <w:sz w:val="28"/>
          <w:szCs w:val="28"/>
        </w:rPr>
        <w:t>难点</w:t>
      </w:r>
    </w:p>
    <w:p w:rsidR="009E1970" w:rsidRPr="00141013" w:rsidRDefault="009E1970" w:rsidP="009E1970">
      <w:pPr>
        <w:adjustRightInd w:val="0"/>
        <w:snapToGrid w:val="0"/>
        <w:jc w:val="left"/>
        <w:rPr>
          <w:rFonts w:ascii="宋体" w:hAnsi="宋体" w:cs="宋体" w:hint="eastAsia"/>
          <w:b/>
          <w:bCs/>
          <w:sz w:val="28"/>
          <w:szCs w:val="28"/>
        </w:rPr>
      </w:pPr>
      <w:r w:rsidRPr="00141013">
        <w:rPr>
          <w:rFonts w:ascii="宋体" w:hAnsi="宋体" w:hint="eastAsia"/>
          <w:sz w:val="28"/>
          <w:szCs w:val="28"/>
        </w:rPr>
        <w:lastRenderedPageBreak/>
        <w:t>能用直线上的点表示整数，会比较简单整数的大小。</w:t>
      </w:r>
      <w:r w:rsidRPr="00141013">
        <w:rPr>
          <w:rFonts w:ascii="宋体" w:hAnsi="宋体" w:cs="宋体" w:hint="eastAsia"/>
          <w:b/>
          <w:bCs/>
          <w:sz w:val="28"/>
          <w:szCs w:val="28"/>
        </w:rPr>
        <w:t>教学准备</w:t>
      </w:r>
    </w:p>
    <w:p w:rsidR="009E1970" w:rsidRPr="00141013" w:rsidRDefault="009E1970" w:rsidP="009E1970">
      <w:pPr>
        <w:adjustRightInd w:val="0"/>
        <w:snapToGrid w:val="0"/>
        <w:rPr>
          <w:rFonts w:ascii="宋体" w:hAnsi="宋体" w:cs="宋体" w:hint="eastAsia"/>
          <w:b/>
          <w:bCs/>
          <w:sz w:val="28"/>
          <w:szCs w:val="28"/>
        </w:rPr>
      </w:pPr>
      <w:r w:rsidRPr="00141013">
        <w:rPr>
          <w:rFonts w:ascii="宋体" w:hAnsi="宋体" w:cs="宋体" w:hint="eastAsia"/>
          <w:sz w:val="28"/>
          <w:szCs w:val="28"/>
        </w:rPr>
        <w:t>教师准备：</w:t>
      </w:r>
      <w:r w:rsidRPr="00141013">
        <w:rPr>
          <w:rFonts w:ascii="宋体" w:hAnsi="宋体" w:cs="Arial" w:hint="eastAsia"/>
          <w:bCs/>
          <w:sz w:val="28"/>
          <w:szCs w:val="28"/>
        </w:rPr>
        <w:t>实物投影仪；多媒体课件。</w:t>
      </w:r>
    </w:p>
    <w:p w:rsidR="009E1970" w:rsidRPr="00141013" w:rsidRDefault="009E1970" w:rsidP="009E1970">
      <w:pPr>
        <w:adjustRightInd w:val="0"/>
        <w:snapToGrid w:val="0"/>
        <w:rPr>
          <w:rFonts w:ascii="宋体" w:hAnsi="宋体" w:cs="Arial" w:hint="eastAsia"/>
          <w:bCs/>
          <w:sz w:val="28"/>
          <w:szCs w:val="28"/>
        </w:rPr>
      </w:pPr>
      <w:r w:rsidRPr="00141013">
        <w:rPr>
          <w:rFonts w:ascii="宋体" w:hAnsi="宋体" w:cs="宋体" w:hint="eastAsia"/>
          <w:sz w:val="28"/>
          <w:szCs w:val="28"/>
        </w:rPr>
        <w:t>学生准备：</w:t>
      </w:r>
      <w:r w:rsidRPr="00141013">
        <w:rPr>
          <w:rFonts w:ascii="宋体" w:hAnsi="宋体" w:cs="Arial" w:hint="eastAsia"/>
          <w:bCs/>
          <w:sz w:val="28"/>
          <w:szCs w:val="28"/>
        </w:rPr>
        <w:t>温度计</w:t>
      </w:r>
    </w:p>
    <w:p w:rsidR="009E1970" w:rsidRPr="00141013" w:rsidRDefault="009E1970" w:rsidP="009E1970">
      <w:pPr>
        <w:adjustRightInd w:val="0"/>
        <w:snapToGrid w:val="0"/>
        <w:rPr>
          <w:rFonts w:ascii="宋体" w:hAnsi="宋体" w:hint="eastAsia"/>
          <w:b/>
          <w:sz w:val="28"/>
          <w:szCs w:val="28"/>
        </w:rPr>
      </w:pPr>
      <w:r w:rsidRPr="00141013">
        <w:rPr>
          <w:rFonts w:ascii="宋体" w:hAnsi="宋体" w:hint="eastAsia"/>
          <w:b/>
          <w:sz w:val="28"/>
          <w:szCs w:val="28"/>
        </w:rPr>
        <w:t>教学过程²</w:t>
      </w:r>
    </w:p>
    <w:p w:rsidR="009E1970" w:rsidRPr="00141013" w:rsidRDefault="009E1970" w:rsidP="009E1970">
      <w:pPr>
        <w:adjustRightInd w:val="0"/>
        <w:snapToGrid w:val="0"/>
        <w:ind w:firstLineChars="200" w:firstLine="562"/>
        <w:rPr>
          <w:rFonts w:ascii="宋体" w:hAnsi="宋体" w:hint="eastAsia"/>
          <w:b/>
          <w:sz w:val="28"/>
          <w:szCs w:val="28"/>
        </w:rPr>
      </w:pPr>
      <w:r>
        <w:rPr>
          <w:rFonts w:ascii="宋体" w:hAnsi="宋体" w:hint="eastAsia"/>
          <w:b/>
          <w:sz w:val="28"/>
          <w:szCs w:val="28"/>
        </w:rPr>
        <w:t>（一）</w:t>
      </w:r>
      <w:r w:rsidRPr="00141013">
        <w:rPr>
          <w:rFonts w:ascii="宋体" w:hAnsi="宋体" w:hint="eastAsia"/>
          <w:sz w:val="28"/>
          <w:szCs w:val="28"/>
        </w:rPr>
        <w:t>问题情境</w:t>
      </w:r>
      <w:r>
        <w:rPr>
          <w:rFonts w:ascii="宋体" w:hAnsi="宋体" w:hint="eastAsia"/>
          <w:b/>
          <w:sz w:val="28"/>
          <w:szCs w:val="28"/>
        </w:rPr>
        <w:t>：</w:t>
      </w:r>
    </w:p>
    <w:p w:rsidR="009E1970" w:rsidRPr="00141013" w:rsidRDefault="009E1970" w:rsidP="009E1970">
      <w:pPr>
        <w:spacing w:line="400" w:lineRule="exact"/>
        <w:jc w:val="left"/>
        <w:rPr>
          <w:rFonts w:ascii="宋体" w:hAnsi="宋体" w:hint="eastAsia"/>
          <w:sz w:val="28"/>
          <w:szCs w:val="28"/>
        </w:rPr>
      </w:pPr>
      <w:r w:rsidRPr="00141013">
        <w:rPr>
          <w:rFonts w:ascii="宋体" w:hAnsi="宋体" w:hint="eastAsia"/>
          <w:sz w:val="28"/>
          <w:szCs w:val="28"/>
        </w:rPr>
        <w:t xml:space="preserve">   １．学生通过听天气预报了解石家庄今天的气温，复习温度的读法。</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师：同学们，昨天听天气预报了吗?预报今天石家庄的气温是多少度?</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生：略。</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师：谁来猜猜现在的室内温度是多少？</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生：略。</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师：怎样才能知道确切的温度呢？</w:t>
      </w:r>
    </w:p>
    <w:p w:rsidR="009E1970" w:rsidRPr="00141013" w:rsidRDefault="009E1970" w:rsidP="009E1970">
      <w:pPr>
        <w:spacing w:line="400" w:lineRule="exact"/>
        <w:ind w:firstLine="480"/>
        <w:rPr>
          <w:rFonts w:ascii="宋体" w:hAnsi="宋体" w:cs="宋体" w:hint="eastAsia"/>
          <w:kern w:val="0"/>
          <w:sz w:val="28"/>
          <w:szCs w:val="28"/>
        </w:rPr>
      </w:pPr>
      <w:r w:rsidRPr="00141013">
        <w:rPr>
          <w:rFonts w:ascii="宋体" w:hAnsi="宋体" w:hint="eastAsia"/>
          <w:bCs/>
          <w:sz w:val="28"/>
          <w:szCs w:val="28"/>
        </w:rPr>
        <w:t>生：用温度计。</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教学建议：从学生了解的石家庄气温入手复习旧知，引出当前准确温度是由温度计测量出来的。</w:t>
      </w:r>
    </w:p>
    <w:p w:rsidR="009E1970" w:rsidRPr="00141013" w:rsidRDefault="009E1970" w:rsidP="009E1970">
      <w:pPr>
        <w:spacing w:line="400" w:lineRule="exact"/>
        <w:ind w:firstLine="480"/>
        <w:jc w:val="left"/>
        <w:rPr>
          <w:rFonts w:ascii="宋体" w:hAnsi="宋体" w:hint="eastAsia"/>
          <w:sz w:val="28"/>
          <w:szCs w:val="28"/>
        </w:rPr>
      </w:pPr>
      <w:r w:rsidRPr="00141013">
        <w:rPr>
          <w:rFonts w:ascii="宋体" w:hAnsi="宋体" w:hint="eastAsia"/>
          <w:sz w:val="28"/>
          <w:szCs w:val="28"/>
        </w:rPr>
        <w:t>2. 学会使用温度计读数据，了解温度计的有关知识。</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宋体" w:hint="eastAsia"/>
          <w:kern w:val="0"/>
          <w:sz w:val="28"/>
          <w:szCs w:val="28"/>
        </w:rPr>
        <w:t>师：（拿出一个温度计）我这儿有一个温度计，上面显示的就是现在的室内温度，</w:t>
      </w:r>
      <w:r w:rsidRPr="00141013">
        <w:rPr>
          <w:rFonts w:ascii="宋体" w:hAnsi="宋体" w:cs="Tahoma" w:hint="eastAsia"/>
          <w:sz w:val="28"/>
          <w:szCs w:val="28"/>
        </w:rPr>
        <w:t>谁来读读？</w:t>
      </w:r>
    </w:p>
    <w:p w:rsidR="009E1970" w:rsidRPr="00141013" w:rsidRDefault="009E1970" w:rsidP="009E1970">
      <w:pPr>
        <w:spacing w:line="400" w:lineRule="exact"/>
        <w:ind w:firstLineChars="200" w:firstLine="560"/>
        <w:rPr>
          <w:rFonts w:ascii="宋体" w:hAnsi="宋体" w:hint="eastAsia"/>
          <w:bCs/>
          <w:sz w:val="28"/>
          <w:szCs w:val="28"/>
        </w:rPr>
      </w:pPr>
      <w:r w:rsidRPr="00141013">
        <w:rPr>
          <w:rFonts w:ascii="宋体" w:hAnsi="宋体" w:hint="eastAsia"/>
          <w:bCs/>
          <w:sz w:val="28"/>
          <w:szCs w:val="28"/>
        </w:rPr>
        <w:t>生：现在是</w:t>
      </w:r>
      <w:r w:rsidRPr="00141013">
        <w:rPr>
          <w:rFonts w:ascii="宋体" w:hAnsi="宋体" w:hint="eastAsia"/>
          <w:sz w:val="28"/>
          <w:szCs w:val="28"/>
        </w:rPr>
        <w:t>**</w:t>
      </w:r>
      <w:r w:rsidRPr="00141013">
        <w:rPr>
          <w:rFonts w:ascii="宋体" w:hAnsi="宋体" w:hint="eastAsia"/>
          <w:bCs/>
          <w:sz w:val="28"/>
          <w:szCs w:val="28"/>
        </w:rPr>
        <w:t>℃。（多找几个人来读）</w:t>
      </w:r>
    </w:p>
    <w:p w:rsidR="009E1970" w:rsidRPr="00141013" w:rsidRDefault="009E1970" w:rsidP="009E1970">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师：说说你是怎么读的？</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生1：温度计的边上有数字，还有刻度，中间红色的水注上升到几，就是几摄氏度。</w:t>
      </w:r>
    </w:p>
    <w:p w:rsidR="009E1970" w:rsidRPr="00141013" w:rsidRDefault="009E1970" w:rsidP="009E1970">
      <w:pPr>
        <w:spacing w:line="400" w:lineRule="exact"/>
        <w:ind w:firstLine="480"/>
        <w:rPr>
          <w:rFonts w:ascii="宋体" w:hAnsi="宋体" w:cs="宋体" w:hint="eastAsia"/>
          <w:kern w:val="0"/>
          <w:sz w:val="28"/>
          <w:szCs w:val="28"/>
        </w:rPr>
      </w:pPr>
      <w:r w:rsidRPr="00141013">
        <w:rPr>
          <w:rFonts w:ascii="宋体" w:hAnsi="宋体" w:hint="eastAsia"/>
          <w:bCs/>
          <w:sz w:val="28"/>
          <w:szCs w:val="28"/>
        </w:rPr>
        <w:t>生2：旁边没有数字时可以看看10到20之间被平均分成了10个小格，一小格就是</w:t>
      </w:r>
      <w:smartTag w:uri="urn:schemas-microsoft-com:office:smarttags" w:element="chmetcnv">
        <w:smartTagPr>
          <w:attr w:name="UnitName" w:val="℃"/>
          <w:attr w:name="SourceValue" w:val="1"/>
          <w:attr w:name="HasSpace" w:val="False"/>
          <w:attr w:name="Negative" w:val="False"/>
          <w:attr w:name="NumberType" w:val="1"/>
          <w:attr w:name="TCSC" w:val="0"/>
        </w:smartTagPr>
        <w:r w:rsidRPr="00141013">
          <w:rPr>
            <w:rFonts w:ascii="宋体" w:hAnsi="宋体" w:hint="eastAsia"/>
            <w:bCs/>
            <w:sz w:val="28"/>
            <w:szCs w:val="28"/>
          </w:rPr>
          <w:t>1℃</w:t>
        </w:r>
      </w:smartTag>
    </w:p>
    <w:p w:rsidR="009E1970" w:rsidRPr="00141013" w:rsidRDefault="009E1970" w:rsidP="009E1970">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生3：温度计上有摄氏温度，还有华氏温度……</w:t>
      </w:r>
    </w:p>
    <w:p w:rsidR="009E1970" w:rsidRPr="00141013" w:rsidRDefault="009E1970" w:rsidP="009E1970">
      <w:pPr>
        <w:spacing w:line="400" w:lineRule="exact"/>
        <w:ind w:firstLine="480"/>
        <w:rPr>
          <w:rFonts w:ascii="宋体" w:hAnsi="宋体" w:cs="宋体" w:hint="eastAsia"/>
          <w:kern w:val="0"/>
          <w:sz w:val="28"/>
          <w:szCs w:val="28"/>
        </w:rPr>
      </w:pPr>
      <w:proofErr w:type="gramStart"/>
      <w:r w:rsidRPr="00141013">
        <w:rPr>
          <w:rFonts w:ascii="宋体" w:hAnsi="宋体" w:cs="宋体" w:hint="eastAsia"/>
          <w:kern w:val="0"/>
          <w:sz w:val="28"/>
          <w:szCs w:val="28"/>
        </w:rPr>
        <w:t>若学</w:t>
      </w:r>
      <w:proofErr w:type="gramEnd"/>
      <w:r w:rsidRPr="00141013">
        <w:rPr>
          <w:rFonts w:ascii="宋体" w:hAnsi="宋体" w:cs="宋体" w:hint="eastAsia"/>
          <w:kern w:val="0"/>
          <w:sz w:val="28"/>
          <w:szCs w:val="28"/>
        </w:rPr>
        <w:t>生不知道温度计上的C和F表示的意思，老师可以介绍。</w:t>
      </w:r>
    </w:p>
    <w:p w:rsidR="009E1970" w:rsidRPr="00141013" w:rsidRDefault="009E1970" w:rsidP="009E1970">
      <w:pPr>
        <w:spacing w:line="400" w:lineRule="exact"/>
        <w:ind w:firstLineChars="200" w:firstLine="560"/>
        <w:rPr>
          <w:rFonts w:ascii="宋体" w:hAnsi="宋体" w:hint="eastAsia"/>
          <w:bCs/>
          <w:sz w:val="28"/>
          <w:szCs w:val="28"/>
        </w:rPr>
      </w:pPr>
      <w:r w:rsidRPr="00141013">
        <w:rPr>
          <w:rFonts w:ascii="宋体" w:hAnsi="宋体" w:hint="eastAsia"/>
          <w:bCs/>
          <w:sz w:val="28"/>
          <w:szCs w:val="28"/>
        </w:rPr>
        <w:t>师：我们平时用的温度计一般都有两排数字，分别用C和F表示。字母C的这一排表示测出的温度是我们常见的“摄氏温度”。 摄氏温度规定：在一个大气压下，把</w:t>
      </w:r>
      <w:proofErr w:type="gramStart"/>
      <w:r w:rsidRPr="00141013">
        <w:rPr>
          <w:rFonts w:ascii="宋体" w:hAnsi="宋体" w:hint="eastAsia"/>
          <w:bCs/>
          <w:sz w:val="28"/>
          <w:szCs w:val="28"/>
        </w:rPr>
        <w:t>水刚刚</w:t>
      </w:r>
      <w:proofErr w:type="gramEnd"/>
      <w:r w:rsidRPr="00141013">
        <w:rPr>
          <w:rFonts w:ascii="宋体" w:hAnsi="宋体" w:hint="eastAsia"/>
          <w:bCs/>
          <w:sz w:val="28"/>
          <w:szCs w:val="28"/>
        </w:rPr>
        <w:t>结冰时的温度定为0度，水沸腾时的温度为100度。它们之间分成100等份，每一份是</w:t>
      </w:r>
      <w:smartTag w:uri="urn:schemas-microsoft-com:office:smarttags" w:element="chmetcnv">
        <w:smartTagPr>
          <w:attr w:name="UnitName" w:val="℃"/>
          <w:attr w:name="SourceValue" w:val="1"/>
          <w:attr w:name="HasSpace" w:val="False"/>
          <w:attr w:name="Negative" w:val="False"/>
          <w:attr w:name="NumberType" w:val="1"/>
          <w:attr w:name="TCSC" w:val="0"/>
        </w:smartTagPr>
        <w:r w:rsidRPr="00141013">
          <w:rPr>
            <w:rFonts w:ascii="宋体" w:hAnsi="宋体" w:hint="eastAsia"/>
            <w:bCs/>
            <w:sz w:val="28"/>
            <w:szCs w:val="28"/>
          </w:rPr>
          <w:t>1℃</w:t>
        </w:r>
      </w:smartTag>
      <w:r w:rsidRPr="00141013">
        <w:rPr>
          <w:rFonts w:ascii="宋体" w:hAnsi="宋体" w:hint="eastAsia"/>
          <w:bCs/>
          <w:sz w:val="28"/>
          <w:szCs w:val="28"/>
        </w:rPr>
        <w:t>。温度计上F表示测出的温度的数值是“华氏温度”，在美国比较常用，它规定：在一个大气压下，</w:t>
      </w:r>
      <w:proofErr w:type="gramStart"/>
      <w:r w:rsidRPr="00141013">
        <w:rPr>
          <w:rFonts w:ascii="宋体" w:hAnsi="宋体" w:hint="eastAsia"/>
          <w:bCs/>
          <w:sz w:val="28"/>
          <w:szCs w:val="28"/>
        </w:rPr>
        <w:t>水刚刚</w:t>
      </w:r>
      <w:proofErr w:type="gramEnd"/>
      <w:r w:rsidRPr="00141013">
        <w:rPr>
          <w:rFonts w:ascii="宋体" w:hAnsi="宋体" w:hint="eastAsia"/>
          <w:bCs/>
          <w:sz w:val="28"/>
          <w:szCs w:val="28"/>
        </w:rPr>
        <w:t>结冰时的温度为32度，水沸腾时的温度为212度。它们之间分成180等份，每一份是1℉。我们只要会用摄氏温度就可以了。</w:t>
      </w:r>
    </w:p>
    <w:p w:rsidR="009E1970" w:rsidRPr="00141013" w:rsidRDefault="009E1970" w:rsidP="009E1970">
      <w:pPr>
        <w:spacing w:line="400" w:lineRule="exact"/>
        <w:ind w:firstLineChars="200" w:firstLine="560"/>
        <w:rPr>
          <w:rFonts w:ascii="宋体" w:hAnsi="宋体" w:hint="eastAsia"/>
          <w:sz w:val="28"/>
          <w:szCs w:val="28"/>
        </w:rPr>
      </w:pPr>
      <w:r>
        <w:rPr>
          <w:rFonts w:ascii="宋体" w:hAnsi="宋体" w:cs="楷体_GB2312" w:hint="eastAsia"/>
          <w:sz w:val="28"/>
          <w:szCs w:val="28"/>
        </w:rPr>
        <w:lastRenderedPageBreak/>
        <w:t>设计意图：</w:t>
      </w:r>
      <w:r w:rsidRPr="00141013">
        <w:rPr>
          <w:rFonts w:ascii="宋体" w:hAnsi="宋体" w:hint="eastAsia"/>
          <w:sz w:val="28"/>
          <w:szCs w:val="28"/>
        </w:rPr>
        <w:t>先让学生根据生活经验，尝试的说说温度计的使用方法，给学生表现的机会。这样既体现学生的主体地位，又激发了学生的表现欲望。</w:t>
      </w:r>
    </w:p>
    <w:p w:rsidR="009E1970" w:rsidRPr="00141013" w:rsidRDefault="009E1970" w:rsidP="009E1970">
      <w:pPr>
        <w:spacing w:line="400" w:lineRule="exact"/>
        <w:ind w:firstLine="480"/>
        <w:rPr>
          <w:rFonts w:ascii="宋体" w:hAnsi="宋体" w:hint="eastAsia"/>
          <w:bCs/>
          <w:sz w:val="28"/>
          <w:szCs w:val="28"/>
        </w:rPr>
      </w:pPr>
    </w:p>
    <w:p w:rsidR="009E1970" w:rsidRPr="00141013" w:rsidRDefault="009E1970" w:rsidP="009E1970">
      <w:pPr>
        <w:spacing w:line="400" w:lineRule="exact"/>
        <w:jc w:val="left"/>
        <w:rPr>
          <w:rFonts w:ascii="宋体" w:hAnsi="宋体" w:hint="eastAsia"/>
          <w:sz w:val="28"/>
          <w:szCs w:val="28"/>
        </w:rPr>
      </w:pPr>
      <w:r w:rsidRPr="00141013">
        <w:rPr>
          <w:rFonts w:ascii="宋体" w:hAnsi="宋体" w:hint="eastAsia"/>
          <w:sz w:val="28"/>
          <w:szCs w:val="28"/>
        </w:rPr>
        <w:t>3．读教材中的4支温度计，说明温度表示的实际意思。</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出示书上第4页图。</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师：谁能读读这4支温度计上的温度，说说表示什么？</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生</w:t>
      </w:r>
      <w:proofErr w:type="gramStart"/>
      <w:r w:rsidRPr="00141013">
        <w:rPr>
          <w:rFonts w:ascii="宋体" w:hAnsi="宋体" w:hint="eastAsia"/>
          <w:bCs/>
          <w:sz w:val="28"/>
          <w:szCs w:val="28"/>
        </w:rPr>
        <w:t>读师板书</w:t>
      </w:r>
      <w:proofErr w:type="gramEnd"/>
      <w:r w:rsidRPr="00141013">
        <w:rPr>
          <w:rFonts w:ascii="宋体" w:hAnsi="宋体" w:hint="eastAsia"/>
          <w:bCs/>
          <w:sz w:val="28"/>
          <w:szCs w:val="28"/>
        </w:rPr>
        <w:t>相应的数值。</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sz w:val="28"/>
          <w:szCs w:val="28"/>
        </w:rPr>
        <w:t>生：</w:t>
      </w:r>
      <w:smartTag w:uri="urn:schemas-microsoft-com:office:smarttags" w:element="chmetcnv">
        <w:smartTagPr>
          <w:attr w:name="UnitName" w:val="℃"/>
          <w:attr w:name="SourceValue" w:val="10"/>
          <w:attr w:name="HasSpace" w:val="False"/>
          <w:attr w:name="Negative" w:val="False"/>
          <w:attr w:name="NumberType" w:val="1"/>
          <w:attr w:name="TCSC" w:val="0"/>
        </w:smartTagPr>
        <w:r w:rsidRPr="00141013">
          <w:rPr>
            <w:rFonts w:ascii="宋体" w:hAnsi="宋体" w:hint="eastAsia"/>
            <w:sz w:val="28"/>
            <w:szCs w:val="28"/>
          </w:rPr>
          <w:t>10</w:t>
        </w:r>
        <w:r w:rsidRPr="00141013">
          <w:rPr>
            <w:rFonts w:ascii="宋体" w:hAnsi="宋体" w:hint="eastAsia"/>
            <w:bCs/>
            <w:sz w:val="28"/>
            <w:szCs w:val="28"/>
          </w:rPr>
          <w:t>℃</w:t>
        </w:r>
      </w:smartTag>
      <w:r w:rsidRPr="00141013">
        <w:rPr>
          <w:rFonts w:ascii="宋体" w:hAnsi="宋体" w:hint="eastAsia"/>
          <w:bCs/>
          <w:sz w:val="28"/>
          <w:szCs w:val="28"/>
        </w:rPr>
        <w:t>表示零上</w:t>
      </w:r>
      <w:smartTag w:uri="urn:schemas-microsoft-com:office:smarttags" w:element="chmetcnv">
        <w:smartTagPr>
          <w:attr w:name="UnitName" w:val="摄氏度"/>
          <w:attr w:name="SourceValue" w:val="10"/>
          <w:attr w:name="HasSpace" w:val="False"/>
          <w:attr w:name="Negative" w:val="False"/>
          <w:attr w:name="NumberType" w:val="1"/>
          <w:attr w:name="TCSC" w:val="0"/>
        </w:smartTagPr>
        <w:r w:rsidRPr="00141013">
          <w:rPr>
            <w:rFonts w:ascii="宋体" w:hAnsi="宋体" w:hint="eastAsia"/>
            <w:bCs/>
            <w:sz w:val="28"/>
            <w:szCs w:val="28"/>
          </w:rPr>
          <w:t>10摄氏度</w:t>
        </w:r>
      </w:smartTag>
      <w:r w:rsidRPr="00141013">
        <w:rPr>
          <w:rFonts w:ascii="宋体" w:hAnsi="宋体" w:hint="eastAsia"/>
          <w:bCs/>
          <w:sz w:val="28"/>
          <w:szCs w:val="28"/>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141013">
          <w:rPr>
            <w:rFonts w:ascii="宋体" w:hAnsi="宋体" w:hint="eastAsia"/>
            <w:bCs/>
            <w:sz w:val="28"/>
            <w:szCs w:val="28"/>
          </w:rPr>
          <w:t>10℃</w:t>
        </w:r>
      </w:smartTag>
      <w:r w:rsidRPr="00141013">
        <w:rPr>
          <w:rFonts w:ascii="宋体" w:hAnsi="宋体" w:hint="eastAsia"/>
          <w:bCs/>
          <w:sz w:val="28"/>
          <w:szCs w:val="28"/>
        </w:rPr>
        <w:t>表示</w:t>
      </w:r>
      <w:smartTag w:uri="urn:schemas-microsoft-com:office:smarttags" w:element="chmetcnv">
        <w:smartTagPr>
          <w:attr w:name="UnitName" w:val="摄氏度"/>
          <w:attr w:name="SourceValue" w:val="10"/>
          <w:attr w:name="HasSpace" w:val="False"/>
          <w:attr w:name="Negative" w:val="True"/>
          <w:attr w:name="NumberType" w:val="1"/>
          <w:attr w:name="TCSC" w:val="0"/>
        </w:smartTagPr>
        <w:r w:rsidRPr="00141013">
          <w:rPr>
            <w:rFonts w:ascii="宋体" w:hAnsi="宋体" w:hint="eastAsia"/>
            <w:bCs/>
            <w:sz w:val="28"/>
            <w:szCs w:val="28"/>
          </w:rPr>
          <w:t>零下10摄氏度</w:t>
        </w:r>
      </w:smartTag>
      <w:r w:rsidRPr="00141013">
        <w:rPr>
          <w:rFonts w:ascii="宋体" w:hAnsi="宋体" w:cs="宋体" w:hint="eastAsia"/>
          <w:kern w:val="0"/>
          <w:sz w:val="28"/>
          <w:szCs w:val="28"/>
        </w:rPr>
        <w:t>……</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设计意图：练习从温度计上读取数据的方法，复习温度表示的实际意思，为后面区分</w:t>
      </w:r>
      <w:proofErr w:type="gramStart"/>
      <w:r w:rsidRPr="00141013">
        <w:rPr>
          <w:rFonts w:ascii="宋体" w:hAnsi="宋体" w:hint="eastAsia"/>
          <w:sz w:val="28"/>
          <w:szCs w:val="28"/>
        </w:rPr>
        <w:t>正负数垫定</w:t>
      </w:r>
      <w:proofErr w:type="gramEnd"/>
      <w:r w:rsidRPr="00141013">
        <w:rPr>
          <w:rFonts w:ascii="宋体" w:hAnsi="宋体" w:hint="eastAsia"/>
          <w:sz w:val="28"/>
          <w:szCs w:val="28"/>
        </w:rPr>
        <w:t xml:space="preserve">基础。 </w:t>
      </w:r>
    </w:p>
    <w:p w:rsidR="009E1970" w:rsidRPr="00141013" w:rsidRDefault="009E1970" w:rsidP="009E1970">
      <w:pPr>
        <w:widowControl/>
        <w:adjustRightInd w:val="0"/>
        <w:snapToGrid w:val="0"/>
        <w:ind w:firstLineChars="200" w:firstLine="562"/>
        <w:rPr>
          <w:rFonts w:ascii="宋体" w:hAnsi="宋体" w:hint="eastAsia"/>
          <w:b/>
          <w:sz w:val="28"/>
          <w:szCs w:val="28"/>
        </w:rPr>
      </w:pPr>
      <w:r>
        <w:rPr>
          <w:rFonts w:ascii="宋体" w:hAnsi="宋体" w:hint="eastAsia"/>
          <w:b/>
          <w:sz w:val="28"/>
          <w:szCs w:val="28"/>
        </w:rPr>
        <w:t>（二）探究新知</w:t>
      </w:r>
      <w:r w:rsidRPr="00141013">
        <w:rPr>
          <w:rFonts w:ascii="宋体" w:hAnsi="宋体" w:hint="eastAsia"/>
          <w:b/>
          <w:sz w:val="28"/>
          <w:szCs w:val="28"/>
        </w:rPr>
        <w:t>：</w:t>
      </w:r>
    </w:p>
    <w:p w:rsidR="009E1970" w:rsidRPr="00141013" w:rsidRDefault="009E1970" w:rsidP="009E1970">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1．介绍负数的意义和读法。让学生写出3个负数与同桌互相读读。</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师：仔细观察这4个的数值，你能发现什么？</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生1：有两个温度在</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sz w:val="28"/>
          <w:szCs w:val="28"/>
        </w:rPr>
        <w:t>以下，有一个</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r w:rsidRPr="00141013">
        <w:rPr>
          <w:rFonts w:ascii="宋体" w:hAnsi="宋体" w:hint="eastAsia"/>
          <w:sz w:val="28"/>
          <w:szCs w:val="28"/>
        </w:rPr>
        <w:t>一个在</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sz w:val="28"/>
          <w:szCs w:val="28"/>
        </w:rPr>
        <w:t>以上。</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生2：有两个温度带减号，有两个不带。</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生3：有两个温度带减号，有两个不带。</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cs="宋体" w:hint="eastAsia"/>
          <w:kern w:val="0"/>
          <w:sz w:val="28"/>
          <w:szCs w:val="28"/>
        </w:rPr>
        <w:t>……</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sz w:val="28"/>
          <w:szCs w:val="28"/>
        </w:rPr>
        <w:t>师：</w:t>
      </w:r>
      <w:smartTag w:uri="urn:schemas-microsoft-com:office:smarttags" w:element="chmetcnv">
        <w:smartTagPr>
          <w:attr w:name="UnitName" w:val="℃"/>
          <w:attr w:name="SourceValue" w:val="10"/>
          <w:attr w:name="HasSpace" w:val="False"/>
          <w:attr w:name="Negative" w:val="True"/>
          <w:attr w:name="NumberType" w:val="1"/>
          <w:attr w:name="TCSC" w:val="0"/>
        </w:smartTagPr>
        <w:r w:rsidRPr="00141013">
          <w:rPr>
            <w:rFonts w:ascii="宋体" w:hAnsi="宋体" w:hint="eastAsia"/>
            <w:sz w:val="28"/>
            <w:szCs w:val="28"/>
          </w:rPr>
          <w:t>-</w:t>
        </w:r>
        <w:r w:rsidRPr="00141013">
          <w:rPr>
            <w:rFonts w:ascii="宋体" w:hAnsi="宋体" w:hint="eastAsia"/>
            <w:bCs/>
            <w:sz w:val="28"/>
            <w:szCs w:val="28"/>
          </w:rPr>
          <w:t>10℃</w:t>
        </w:r>
      </w:smartTag>
      <w:r w:rsidRPr="00141013">
        <w:rPr>
          <w:rFonts w:ascii="宋体" w:hAnsi="宋体" w:hint="eastAsia"/>
          <w:bCs/>
          <w:sz w:val="28"/>
          <w:szCs w:val="28"/>
        </w:rPr>
        <w:t>和</w:t>
      </w:r>
      <w:smartTag w:uri="urn:schemas-microsoft-com:office:smarttags" w:element="chmetcnv">
        <w:smartTagPr>
          <w:attr w:name="UnitName" w:val="℃"/>
          <w:attr w:name="SourceValue" w:val="5"/>
          <w:attr w:name="HasSpace" w:val="False"/>
          <w:attr w:name="Negative" w:val="True"/>
          <w:attr w:name="NumberType" w:val="1"/>
          <w:attr w:name="TCSC" w:val="0"/>
        </w:smartTagPr>
        <w:r w:rsidRPr="00141013">
          <w:rPr>
            <w:rFonts w:ascii="宋体" w:hAnsi="宋体" w:hint="eastAsia"/>
            <w:bCs/>
            <w:sz w:val="28"/>
            <w:szCs w:val="28"/>
          </w:rPr>
          <w:t>-5℃</w:t>
        </w:r>
      </w:smartTag>
      <w:r w:rsidRPr="00141013">
        <w:rPr>
          <w:rFonts w:ascii="宋体" w:hAnsi="宋体" w:hint="eastAsia"/>
          <w:bCs/>
          <w:sz w:val="28"/>
          <w:szCs w:val="28"/>
        </w:rPr>
        <w:t>都</w:t>
      </w:r>
      <w:r w:rsidRPr="00141013">
        <w:rPr>
          <w:rFonts w:ascii="宋体" w:hAnsi="宋体" w:hint="eastAsia"/>
          <w:sz w:val="28"/>
          <w:szCs w:val="28"/>
        </w:rPr>
        <w:t>比</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还低，说明-10、-5是比0小的数，这样的数我们叫做负数，前面的这个“-”叫做负号。</w:t>
      </w:r>
      <w:r w:rsidRPr="00141013">
        <w:rPr>
          <w:rFonts w:ascii="宋体" w:hAnsi="宋体" w:hint="eastAsia"/>
          <w:sz w:val="28"/>
          <w:szCs w:val="28"/>
        </w:rPr>
        <w:t>这节课我们就来进一步认识负数。</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板书：负数</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师：这两个负数该怎样读？谁来试着读一读</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指生读</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板书：-10读作：负10；-5读作：负5。</w:t>
      </w:r>
    </w:p>
    <w:p w:rsidR="009E1970" w:rsidRPr="00141013" w:rsidRDefault="009E1970" w:rsidP="009E1970">
      <w:pPr>
        <w:spacing w:line="400" w:lineRule="exact"/>
        <w:ind w:firstLine="480"/>
        <w:rPr>
          <w:rFonts w:ascii="宋体" w:hAnsi="宋体"/>
          <w:sz w:val="28"/>
          <w:szCs w:val="28"/>
        </w:rPr>
      </w:pPr>
      <w:r w:rsidRPr="00141013">
        <w:rPr>
          <w:rFonts w:ascii="宋体" w:hAnsi="宋体" w:hint="eastAsia"/>
          <w:sz w:val="28"/>
          <w:szCs w:val="28"/>
        </w:rPr>
        <w:t>师：我们认识了负数，下面请你在本上任意写出3个负数，读给同桌听。</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活动略。</w:t>
      </w:r>
    </w:p>
    <w:p w:rsidR="009E1970" w:rsidRPr="00141013" w:rsidRDefault="009E1970" w:rsidP="009E1970">
      <w:pPr>
        <w:pStyle w:val="a6"/>
        <w:rPr>
          <w:rFonts w:ascii="宋体" w:eastAsia="宋体" w:hint="eastAsia"/>
          <w:sz w:val="28"/>
          <w:szCs w:val="28"/>
        </w:rPr>
      </w:pPr>
      <w:r w:rsidRPr="00141013">
        <w:rPr>
          <w:rFonts w:ascii="宋体" w:eastAsia="宋体" w:hint="eastAsia"/>
          <w:sz w:val="28"/>
          <w:szCs w:val="28"/>
        </w:rPr>
        <w:t>师：谁来跟大家说说你写了哪些负数？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生：略</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设计意图：通过观察、比较初步区分正负数的特点，培养学生的对比、分析能力。</w:t>
      </w:r>
    </w:p>
    <w:p w:rsidR="009E1970" w:rsidRPr="00141013" w:rsidRDefault="009E1970" w:rsidP="009E1970">
      <w:pPr>
        <w:spacing w:line="400" w:lineRule="exact"/>
        <w:ind w:firstLineChars="100" w:firstLine="280"/>
        <w:jc w:val="left"/>
        <w:rPr>
          <w:rFonts w:ascii="宋体" w:hAnsi="宋体" w:hint="eastAsia"/>
          <w:sz w:val="28"/>
          <w:szCs w:val="28"/>
        </w:rPr>
      </w:pPr>
      <w:r w:rsidRPr="00141013">
        <w:rPr>
          <w:rFonts w:ascii="宋体" w:hAnsi="宋体" w:hint="eastAsia"/>
          <w:sz w:val="28"/>
          <w:szCs w:val="28"/>
        </w:rPr>
        <w:t>2．介绍正数的意义和书写规则，说明比0大的数是正数，比0小</w:t>
      </w:r>
      <w:r w:rsidRPr="00141013">
        <w:rPr>
          <w:rFonts w:ascii="宋体" w:hAnsi="宋体" w:hint="eastAsia"/>
          <w:sz w:val="28"/>
          <w:szCs w:val="28"/>
        </w:rPr>
        <w:lastRenderedPageBreak/>
        <w:t>的数是负数。</w:t>
      </w:r>
    </w:p>
    <w:p w:rsidR="009E1970" w:rsidRPr="00141013" w:rsidRDefault="009E1970" w:rsidP="009E1970">
      <w:pPr>
        <w:spacing w:line="400" w:lineRule="exact"/>
        <w:ind w:firstLineChars="100" w:firstLine="280"/>
        <w:rPr>
          <w:rFonts w:ascii="宋体" w:hAnsi="宋体" w:hint="eastAsia"/>
          <w:sz w:val="28"/>
          <w:szCs w:val="28"/>
        </w:rPr>
      </w:pPr>
      <w:r w:rsidRPr="00141013">
        <w:rPr>
          <w:rFonts w:ascii="宋体" w:hAnsi="宋体" w:hint="eastAsia"/>
          <w:sz w:val="28"/>
          <w:szCs w:val="28"/>
        </w:rPr>
        <w:t>师：好！我们已经知道了什么是负数，还有</w:t>
      </w:r>
      <w:proofErr w:type="gramStart"/>
      <w:r w:rsidRPr="00141013">
        <w:rPr>
          <w:rFonts w:ascii="宋体" w:hAnsi="宋体" w:hint="eastAsia"/>
          <w:sz w:val="28"/>
          <w:szCs w:val="28"/>
        </w:rPr>
        <w:t>一种数叫正数</w:t>
      </w:r>
      <w:proofErr w:type="gramEnd"/>
      <w:r w:rsidRPr="00141013">
        <w:rPr>
          <w:rFonts w:ascii="宋体" w:hAnsi="宋体" w:hint="eastAsia"/>
          <w:sz w:val="28"/>
          <w:szCs w:val="28"/>
        </w:rPr>
        <w:t>，你们来猜猜什么样的数是正数？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生：比0大的数是正数。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师：对！像这样我们以前学过的除0以外比0大的数都叫做正数。它们也有符号，只是把符号省略没写，如：10我们可以写作“+10”，前面的符号叫做正号，一般情况下可以省略不写。</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板书：正数、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师：现在谁能用一句话来概括一下什么是正数，什么是负数？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生：比0大的数是正数，比0小的数是负数。（出示）</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设计意图：通过观察、比较，类推出正数的特点，认识正数的意义。培养学生的类比、推理能力。</w:t>
      </w:r>
    </w:p>
    <w:p w:rsidR="009E1970" w:rsidRPr="00141013" w:rsidRDefault="009E1970" w:rsidP="009E1970">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让学生尝试用自己的一句话概括正数和负数的意义，培养学生语言表达及概括能力。</w:t>
      </w:r>
    </w:p>
    <w:p w:rsidR="009E1970" w:rsidRPr="00141013" w:rsidRDefault="009E1970" w:rsidP="009E1970">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3．提出“</w:t>
      </w:r>
      <w:smartTag w:uri="urn:schemas-microsoft-com:office:smarttags" w:element="chmetcnv">
        <w:smartTagPr>
          <w:attr w:name="TCSC" w:val="0"/>
          <w:attr w:name="NumberType" w:val="1"/>
          <w:attr w:name="Negative" w:val="False"/>
          <w:attr w:name="HasSpace" w:val="False"/>
          <w:attr w:name="SourceValue" w:val="0"/>
          <w:attr w:name="UnitName" w:val="”"/>
        </w:smartTagPr>
        <w:r w:rsidRPr="00141013">
          <w:rPr>
            <w:rFonts w:ascii="宋体" w:hAnsi="宋体" w:hint="eastAsia"/>
            <w:sz w:val="28"/>
            <w:szCs w:val="28"/>
          </w:rPr>
          <w:t>0”</w:t>
        </w:r>
      </w:smartTag>
      <w:r w:rsidRPr="00141013">
        <w:rPr>
          <w:rFonts w:ascii="宋体" w:hAnsi="宋体" w:hint="eastAsia"/>
          <w:sz w:val="28"/>
          <w:szCs w:val="28"/>
        </w:rPr>
        <w:t>是正数还是负数的问题，请同学思考、讨论。并得出结论：0既不是正数，也不是负数。</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师：对！比0大的数是正数，比0小的数就是负数。那0呢？是正数还是负数？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生1：0是正数，因为它的前面省略了符号“+”。</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生2：0既不是正数，也不是负数。它是正负数的分界线。</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生3：因为比0大的数是正数，比0小的数是负数，0既不符合正数的特点，也不符合负数的特点。……</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让学生充分表达自己的观点，教师不要轻易的肯定或否定，听完各种观点后，让学生自己做出判断。</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出示：0既不是正数，也不是负数。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师：小声读读这两句话。</w:t>
      </w:r>
    </w:p>
    <w:p w:rsidR="009E1970" w:rsidRPr="00141013" w:rsidRDefault="009E1970" w:rsidP="009E1970">
      <w:pPr>
        <w:spacing w:line="400" w:lineRule="exact"/>
        <w:rPr>
          <w:rFonts w:ascii="宋体" w:hAnsi="宋体" w:hint="eastAsia"/>
          <w:sz w:val="28"/>
          <w:szCs w:val="28"/>
        </w:rPr>
      </w:pPr>
      <w:r w:rsidRPr="00141013">
        <w:rPr>
          <w:rFonts w:ascii="宋体" w:hAnsi="宋体" w:hint="eastAsia"/>
          <w:sz w:val="28"/>
          <w:szCs w:val="28"/>
        </w:rPr>
        <w:t xml:space="preserve">  设计意图：这样做是为了让更多的同学都有发表观点的机会，也便于同学之间相互启发得出合理的结论。</w:t>
      </w:r>
    </w:p>
    <w:p w:rsidR="009E1970" w:rsidRPr="00141013" w:rsidRDefault="009E1970" w:rsidP="009E1970">
      <w:pPr>
        <w:rPr>
          <w:rFonts w:ascii="宋体" w:hAnsi="宋体"/>
          <w:sz w:val="28"/>
          <w:szCs w:val="28"/>
        </w:rPr>
      </w:pPr>
      <w:r w:rsidRPr="00141013">
        <w:rPr>
          <w:rFonts w:ascii="宋体" w:hAnsi="宋体" w:hint="eastAsia"/>
          <w:sz w:val="28"/>
          <w:szCs w:val="28"/>
        </w:rPr>
        <w:t>4．观察温度计，说一说温度计上都有哪些刻度，是怎样排列的。使学生知道，温度计上每一个刻度都表示一个温度。</w:t>
      </w:r>
    </w:p>
    <w:p w:rsidR="009E1970" w:rsidRPr="00141013" w:rsidRDefault="009E1970" w:rsidP="009E1970">
      <w:pPr>
        <w:pStyle w:val="a6"/>
        <w:rPr>
          <w:rFonts w:ascii="宋体" w:eastAsia="宋体" w:hint="eastAsia"/>
          <w:sz w:val="28"/>
          <w:szCs w:val="28"/>
        </w:rPr>
      </w:pPr>
      <w:r w:rsidRPr="00141013">
        <w:rPr>
          <w:rFonts w:ascii="宋体" w:eastAsia="宋体" w:hint="eastAsia"/>
          <w:sz w:val="28"/>
          <w:szCs w:val="28"/>
        </w:rPr>
        <w:t>师：刚才我们通过读温度计上的数据认识了正负数，你们在读温度计时有没有注意到温度计上的刻度是怎样排列的？我们再来观察温度计，看看上面都有哪些刻度？它们又是怎样排列的？</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lastRenderedPageBreak/>
        <w:t>给学生一定的时间观察，指名说想法。</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sz w:val="28"/>
          <w:szCs w:val="28"/>
        </w:rPr>
        <w:t>生1：温度计上的刻度有：</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bCs/>
            <w:sz w:val="28"/>
            <w:szCs w:val="28"/>
          </w:rPr>
          <w:t>-</w:t>
        </w:r>
        <w:r w:rsidRPr="00141013">
          <w:rPr>
            <w:rFonts w:ascii="宋体" w:hAnsi="宋体" w:hint="eastAsia"/>
            <w:sz w:val="28"/>
            <w:szCs w:val="28"/>
          </w:rPr>
          <w:t>15</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0"/>
          <w:attr w:name="HasSpace" w:val="False"/>
          <w:attr w:name="Negative" w:val="True"/>
          <w:attr w:name="NumberType" w:val="1"/>
          <w:attr w:name="TCSC" w:val="0"/>
        </w:smartTagPr>
        <w:r w:rsidRPr="00141013">
          <w:rPr>
            <w:rFonts w:ascii="宋体" w:hAnsi="宋体" w:hint="eastAsia"/>
            <w:bCs/>
            <w:sz w:val="28"/>
            <w:szCs w:val="28"/>
          </w:rPr>
          <w:t>-1</w:t>
        </w: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5"/>
          <w:attr w:name="HasSpace" w:val="False"/>
          <w:attr w:name="Negative" w:val="True"/>
          <w:attr w:name="NumberType" w:val="1"/>
          <w:attr w:name="TCSC" w:val="0"/>
        </w:smartTagPr>
        <w:r w:rsidRPr="00141013">
          <w:rPr>
            <w:rFonts w:ascii="宋体" w:hAnsi="宋体" w:hint="eastAsia"/>
            <w:bCs/>
            <w:sz w:val="28"/>
            <w:szCs w:val="28"/>
          </w:rPr>
          <w:t>-</w:t>
        </w: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141013">
          <w:rPr>
            <w:rFonts w:ascii="宋体" w:hAnsi="宋体" w:hint="eastAsia"/>
            <w:bCs/>
            <w:sz w:val="28"/>
            <w:szCs w:val="28"/>
          </w:rPr>
          <w:t>1</w:t>
        </w: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5"/>
          <w:attr w:name="HasSpace" w:val="False"/>
          <w:attr w:name="Negative" w:val="False"/>
          <w:attr w:name="NumberType" w:val="1"/>
          <w:attr w:name="TCSC" w:val="0"/>
        </w:smartTagPr>
        <w:r w:rsidRPr="00141013">
          <w:rPr>
            <w:rFonts w:ascii="宋体" w:hAnsi="宋体" w:hint="eastAsia"/>
            <w:sz w:val="28"/>
            <w:szCs w:val="28"/>
          </w:rPr>
          <w:t>15</w:t>
        </w:r>
        <w:r w:rsidRPr="00141013">
          <w:rPr>
            <w:rFonts w:ascii="宋体" w:hAnsi="宋体" w:hint="eastAsia"/>
            <w:bCs/>
            <w:sz w:val="28"/>
            <w:szCs w:val="28"/>
          </w:rPr>
          <w:t>℃</w:t>
        </w:r>
      </w:smartTag>
      <w:r w:rsidRPr="00141013">
        <w:rPr>
          <w:rFonts w:ascii="宋体" w:hAnsi="宋体" w:cs="宋体" w:hint="eastAsia"/>
          <w:kern w:val="0"/>
          <w:sz w:val="28"/>
          <w:szCs w:val="28"/>
        </w:rPr>
        <w:t>……。</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生2：</w:t>
      </w:r>
      <w:r w:rsidRPr="00141013">
        <w:rPr>
          <w:rFonts w:ascii="宋体" w:hAnsi="宋体" w:hint="eastAsia"/>
          <w:sz w:val="28"/>
          <w:szCs w:val="28"/>
        </w:rPr>
        <w:t>温度计上的刻度有：</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141013">
          <w:rPr>
            <w:rFonts w:ascii="宋体" w:hAnsi="宋体" w:hint="eastAsia"/>
            <w:bCs/>
            <w:sz w:val="28"/>
            <w:szCs w:val="28"/>
          </w:rPr>
          <w:t>1</w:t>
        </w: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5"/>
          <w:attr w:name="HasSpace" w:val="False"/>
          <w:attr w:name="Negative" w:val="False"/>
          <w:attr w:name="NumberType" w:val="1"/>
          <w:attr w:name="TCSC" w:val="0"/>
        </w:smartTagPr>
        <w:r w:rsidRPr="00141013">
          <w:rPr>
            <w:rFonts w:ascii="宋体" w:hAnsi="宋体" w:hint="eastAsia"/>
            <w:sz w:val="28"/>
            <w:szCs w:val="28"/>
          </w:rPr>
          <w:t>15</w:t>
        </w:r>
        <w:r w:rsidRPr="00141013">
          <w:rPr>
            <w:rFonts w:ascii="宋体" w:hAnsi="宋体" w:hint="eastAsia"/>
            <w:bCs/>
            <w:sz w:val="28"/>
            <w:szCs w:val="28"/>
          </w:rPr>
          <w:t>℃</w:t>
        </w:r>
      </w:smartTag>
      <w:r w:rsidRPr="00141013">
        <w:rPr>
          <w:rFonts w:ascii="宋体" w:hAnsi="宋体" w:cs="宋体" w:hint="eastAsia"/>
          <w:kern w:val="0"/>
          <w:sz w:val="28"/>
          <w:szCs w:val="28"/>
        </w:rPr>
        <w:t>……，还有</w:t>
      </w:r>
      <w:smartTag w:uri="urn:schemas-microsoft-com:office:smarttags" w:element="chmetcnv">
        <w:smartTagPr>
          <w:attr w:name="UnitName" w:val="℃"/>
          <w:attr w:name="SourceValue" w:val="5"/>
          <w:attr w:name="HasSpace" w:val="False"/>
          <w:attr w:name="Negative" w:val="True"/>
          <w:attr w:name="NumberType" w:val="1"/>
          <w:attr w:name="TCSC" w:val="0"/>
        </w:smartTagPr>
        <w:r w:rsidRPr="00141013">
          <w:rPr>
            <w:rFonts w:ascii="宋体" w:hAnsi="宋体" w:hint="eastAsia"/>
            <w:bCs/>
            <w:sz w:val="28"/>
            <w:szCs w:val="28"/>
          </w:rPr>
          <w:t>-</w:t>
        </w: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0"/>
          <w:attr w:name="HasSpace" w:val="False"/>
          <w:attr w:name="Negative" w:val="True"/>
          <w:attr w:name="NumberType" w:val="1"/>
          <w:attr w:name="TCSC" w:val="0"/>
        </w:smartTagPr>
        <w:r w:rsidRPr="00141013">
          <w:rPr>
            <w:rFonts w:ascii="宋体" w:hAnsi="宋体" w:hint="eastAsia"/>
            <w:bCs/>
            <w:sz w:val="28"/>
            <w:szCs w:val="28"/>
          </w:rPr>
          <w:t>-1</w:t>
        </w: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bCs/>
            <w:sz w:val="28"/>
            <w:szCs w:val="28"/>
          </w:rPr>
          <w:t>-</w:t>
        </w:r>
        <w:r w:rsidRPr="00141013">
          <w:rPr>
            <w:rFonts w:ascii="宋体" w:hAnsi="宋体" w:hint="eastAsia"/>
            <w:sz w:val="28"/>
            <w:szCs w:val="28"/>
          </w:rPr>
          <w:t>15</w:t>
        </w:r>
        <w:r w:rsidRPr="00141013">
          <w:rPr>
            <w:rFonts w:ascii="宋体" w:hAnsi="宋体" w:hint="eastAsia"/>
            <w:bCs/>
            <w:sz w:val="28"/>
            <w:szCs w:val="28"/>
          </w:rPr>
          <w:t>℃</w:t>
        </w:r>
      </w:smartTag>
      <w:r w:rsidRPr="00141013">
        <w:rPr>
          <w:rFonts w:ascii="宋体" w:hAnsi="宋体" w:cs="宋体" w:hint="eastAsia"/>
          <w:kern w:val="0"/>
          <w:sz w:val="28"/>
          <w:szCs w:val="28"/>
        </w:rPr>
        <w:t>……零上温度</w:t>
      </w:r>
      <w:r w:rsidRPr="00141013">
        <w:rPr>
          <w:rFonts w:ascii="宋体" w:hAnsi="宋体" w:hint="eastAsia"/>
          <w:bCs/>
          <w:sz w:val="28"/>
          <w:szCs w:val="28"/>
        </w:rPr>
        <w:t>在</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的上面，零下温度都在</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的下面。</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生3：</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到</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之间有4个刻度，分别是</w:t>
      </w:r>
      <w:smartTag w:uri="urn:schemas-microsoft-com:office:smarttags" w:element="chmetcnv">
        <w:smartTagPr>
          <w:attr w:name="UnitName" w:val="℃"/>
          <w:attr w:name="SourceValue" w:val="1"/>
          <w:attr w:name="HasSpace" w:val="False"/>
          <w:attr w:name="Negative" w:val="False"/>
          <w:attr w:name="NumberType" w:val="1"/>
          <w:attr w:name="TCSC" w:val="0"/>
        </w:smartTagPr>
        <w:r w:rsidRPr="00141013">
          <w:rPr>
            <w:rFonts w:ascii="宋体" w:hAnsi="宋体" w:hint="eastAsia"/>
            <w:sz w:val="28"/>
            <w:szCs w:val="28"/>
          </w:rPr>
          <w:t>1</w:t>
        </w:r>
        <w:r w:rsidRPr="00141013">
          <w:rPr>
            <w:rFonts w:ascii="宋体" w:hAnsi="宋体" w:hint="eastAsia"/>
            <w:bCs/>
            <w:sz w:val="28"/>
            <w:szCs w:val="28"/>
          </w:rPr>
          <w:t>℃</w:t>
        </w:r>
      </w:smartTag>
      <w:r w:rsidRPr="00141013">
        <w:rPr>
          <w:rFonts w:ascii="宋体" w:hAnsi="宋体" w:hint="eastAsia"/>
          <w:bCs/>
          <w:sz w:val="28"/>
          <w:szCs w:val="28"/>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141013">
          <w:rPr>
            <w:rFonts w:ascii="宋体" w:hAnsi="宋体" w:hint="eastAsia"/>
            <w:bCs/>
            <w:sz w:val="28"/>
            <w:szCs w:val="28"/>
          </w:rPr>
          <w:t>2℃</w:t>
        </w:r>
      </w:smartTag>
      <w:r w:rsidRPr="00141013">
        <w:rPr>
          <w:rFonts w:ascii="宋体" w:hAnsi="宋体" w:hint="eastAsia"/>
          <w:bCs/>
          <w:sz w:val="28"/>
          <w:szCs w:val="28"/>
        </w:rPr>
        <w:t>，</w:t>
      </w:r>
      <w:smartTag w:uri="urn:schemas-microsoft-com:office:smarttags" w:element="chmetcnv">
        <w:smartTagPr>
          <w:attr w:name="UnitName" w:val="℃"/>
          <w:attr w:name="SourceValue" w:val="3"/>
          <w:attr w:name="HasSpace" w:val="False"/>
          <w:attr w:name="Negative" w:val="False"/>
          <w:attr w:name="NumberType" w:val="1"/>
          <w:attr w:name="TCSC" w:val="0"/>
        </w:smartTagPr>
        <w:r w:rsidRPr="00141013">
          <w:rPr>
            <w:rFonts w:ascii="宋体" w:hAnsi="宋体" w:hint="eastAsia"/>
            <w:bCs/>
            <w:sz w:val="28"/>
            <w:szCs w:val="28"/>
          </w:rPr>
          <w:t>3℃</w:t>
        </w:r>
      </w:smartTag>
      <w:r w:rsidRPr="00141013">
        <w:rPr>
          <w:rFonts w:ascii="宋体" w:hAnsi="宋体" w:hint="eastAsia"/>
          <w:bCs/>
          <w:sz w:val="28"/>
          <w:szCs w:val="28"/>
        </w:rPr>
        <w:t>，</w:t>
      </w:r>
      <w:smartTag w:uri="urn:schemas-microsoft-com:office:smarttags" w:element="chmetcnv">
        <w:smartTagPr>
          <w:attr w:name="UnitName" w:val="℃"/>
          <w:attr w:name="SourceValue" w:val="4"/>
          <w:attr w:name="HasSpace" w:val="False"/>
          <w:attr w:name="Negative" w:val="False"/>
          <w:attr w:name="NumberType" w:val="1"/>
          <w:attr w:name="TCSC" w:val="0"/>
        </w:smartTagPr>
        <w:r w:rsidRPr="00141013">
          <w:rPr>
            <w:rFonts w:ascii="宋体" w:hAnsi="宋体" w:hint="eastAsia"/>
            <w:bCs/>
            <w:sz w:val="28"/>
            <w:szCs w:val="28"/>
          </w:rPr>
          <w:t>4℃</w:t>
        </w:r>
      </w:smartTag>
      <w:r w:rsidRPr="00141013">
        <w:rPr>
          <w:rFonts w:ascii="宋体" w:hAnsi="宋体" w:hint="eastAsia"/>
          <w:bCs/>
          <w:sz w:val="28"/>
          <w:szCs w:val="28"/>
        </w:rPr>
        <w:t>。</w:t>
      </w:r>
    </w:p>
    <w:p w:rsidR="009E1970" w:rsidRPr="00141013" w:rsidRDefault="009E1970" w:rsidP="009E1970">
      <w:pPr>
        <w:spacing w:line="400" w:lineRule="exact"/>
        <w:ind w:firstLine="480"/>
        <w:rPr>
          <w:rFonts w:ascii="宋体" w:hAnsi="宋体" w:hint="eastAsia"/>
          <w:bCs/>
          <w:sz w:val="28"/>
          <w:szCs w:val="28"/>
        </w:rPr>
      </w:pPr>
      <w:r w:rsidRPr="00141013">
        <w:rPr>
          <w:rFonts w:ascii="宋体" w:hAnsi="宋体" w:hint="eastAsia"/>
          <w:bCs/>
          <w:sz w:val="28"/>
          <w:szCs w:val="28"/>
        </w:rPr>
        <w:t>如果学生说不出第3种答案，教师可引导观察：</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bCs/>
          <w:sz w:val="28"/>
          <w:szCs w:val="28"/>
        </w:rPr>
        <w:t>师：</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r w:rsidRPr="00141013">
          <w:rPr>
            <w:rFonts w:ascii="宋体" w:hAnsi="宋体" w:hint="eastAsia"/>
            <w:bCs/>
            <w:sz w:val="28"/>
            <w:szCs w:val="28"/>
          </w:rPr>
          <w:t>℃</w:t>
        </w:r>
      </w:smartTag>
      <w:r w:rsidRPr="00141013">
        <w:rPr>
          <w:rFonts w:ascii="宋体" w:hAnsi="宋体" w:hint="eastAsia"/>
          <w:bCs/>
          <w:sz w:val="28"/>
          <w:szCs w:val="28"/>
        </w:rPr>
        <w:t>到</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之间还有几个刻度，它们分别表示多少摄氏度？</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生：略。</w:t>
      </w:r>
    </w:p>
    <w:p w:rsidR="009E1970" w:rsidRPr="00141013" w:rsidRDefault="009E1970" w:rsidP="009E1970">
      <w:pPr>
        <w:spacing w:line="400" w:lineRule="exact"/>
        <w:ind w:firstLineChars="200" w:firstLine="560"/>
        <w:rPr>
          <w:rFonts w:ascii="宋体" w:hAnsi="宋体" w:hint="eastAsia"/>
          <w:bCs/>
          <w:sz w:val="28"/>
          <w:szCs w:val="28"/>
        </w:rPr>
      </w:pPr>
      <w:r w:rsidRPr="00141013">
        <w:rPr>
          <w:rFonts w:ascii="宋体" w:hAnsi="宋体" w:hint="eastAsia"/>
          <w:sz w:val="28"/>
          <w:szCs w:val="28"/>
        </w:rPr>
        <w:t>师：那</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r w:rsidRPr="00141013">
          <w:rPr>
            <w:rFonts w:ascii="宋体" w:hAnsi="宋体" w:hint="eastAsia"/>
            <w:bCs/>
            <w:sz w:val="28"/>
            <w:szCs w:val="28"/>
          </w:rPr>
          <w:t>℃</w:t>
        </w:r>
      </w:smartTag>
      <w:r w:rsidRPr="00141013">
        <w:rPr>
          <w:rFonts w:ascii="宋体" w:hAnsi="宋体" w:hint="eastAsia"/>
          <w:bCs/>
          <w:sz w:val="28"/>
          <w:szCs w:val="28"/>
        </w:rPr>
        <w:t>到</w:t>
      </w:r>
      <w:smartTag w:uri="urn:schemas-microsoft-com:office:smarttags" w:element="chmetcnv">
        <w:smartTagPr>
          <w:attr w:name="UnitName" w:val="℃"/>
          <w:attr w:name="SourceValue" w:val="10"/>
          <w:attr w:name="HasSpace" w:val="False"/>
          <w:attr w:name="Negative" w:val="False"/>
          <w:attr w:name="NumberType" w:val="1"/>
          <w:attr w:name="TCSC" w:val="0"/>
        </w:smartTagPr>
        <w:r w:rsidRPr="00141013">
          <w:rPr>
            <w:rFonts w:ascii="宋体" w:hAnsi="宋体" w:hint="eastAsia"/>
            <w:sz w:val="28"/>
            <w:szCs w:val="28"/>
          </w:rPr>
          <w:t>10</w:t>
        </w:r>
        <w:r w:rsidRPr="00141013">
          <w:rPr>
            <w:rFonts w:ascii="宋体" w:hAnsi="宋体" w:hint="eastAsia"/>
            <w:bCs/>
            <w:sz w:val="28"/>
            <w:szCs w:val="28"/>
          </w:rPr>
          <w:t>℃</w:t>
        </w:r>
      </w:smartTag>
      <w:r w:rsidRPr="00141013">
        <w:rPr>
          <w:rFonts w:ascii="宋体" w:hAnsi="宋体" w:hint="eastAsia"/>
          <w:bCs/>
          <w:sz w:val="28"/>
          <w:szCs w:val="28"/>
        </w:rPr>
        <w:t>之间呢？</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生：略。</w:t>
      </w:r>
    </w:p>
    <w:p w:rsidR="009E1970" w:rsidRPr="00141013" w:rsidRDefault="009E1970" w:rsidP="009E1970">
      <w:pPr>
        <w:pStyle w:val="a6"/>
        <w:rPr>
          <w:rFonts w:ascii="宋体" w:eastAsia="宋体" w:hint="eastAsia"/>
          <w:sz w:val="28"/>
          <w:szCs w:val="28"/>
        </w:rPr>
      </w:pPr>
      <w:r w:rsidRPr="00141013">
        <w:rPr>
          <w:rFonts w:ascii="宋体" w:eastAsia="宋体" w:hint="eastAsia"/>
          <w:sz w:val="28"/>
          <w:szCs w:val="28"/>
        </w:rPr>
        <w:t>师：：那</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eastAsia="宋体" w:hint="eastAsia"/>
            <w:sz w:val="28"/>
            <w:szCs w:val="28"/>
          </w:rPr>
          <w:t>0</w:t>
        </w:r>
        <w:r w:rsidRPr="00141013">
          <w:rPr>
            <w:rFonts w:ascii="宋体" w:eastAsia="宋体" w:hint="eastAsia"/>
            <w:bCs/>
            <w:sz w:val="28"/>
            <w:szCs w:val="28"/>
          </w:rPr>
          <w:t>℃</w:t>
        </w:r>
      </w:smartTag>
      <w:r w:rsidRPr="00141013">
        <w:rPr>
          <w:rFonts w:ascii="宋体" w:eastAsia="宋体" w:hint="eastAsia"/>
          <w:bCs/>
          <w:sz w:val="28"/>
          <w:szCs w:val="28"/>
        </w:rPr>
        <w:t>到</w:t>
      </w:r>
      <w:smartTag w:uri="urn:schemas-microsoft-com:office:smarttags" w:element="chmetcnv">
        <w:smartTagPr>
          <w:attr w:name="UnitName" w:val="℃"/>
          <w:attr w:name="SourceValue" w:val="5"/>
          <w:attr w:name="HasSpace" w:val="False"/>
          <w:attr w:name="Negative" w:val="True"/>
          <w:attr w:name="NumberType" w:val="1"/>
          <w:attr w:name="TCSC" w:val="0"/>
        </w:smartTagPr>
        <w:r w:rsidRPr="00141013">
          <w:rPr>
            <w:rFonts w:ascii="宋体" w:eastAsia="宋体" w:hint="eastAsia"/>
            <w:bCs/>
            <w:sz w:val="28"/>
            <w:szCs w:val="28"/>
          </w:rPr>
          <w:t>-5℃</w:t>
        </w:r>
      </w:smartTag>
      <w:r w:rsidRPr="00141013">
        <w:rPr>
          <w:rFonts w:ascii="宋体" w:eastAsia="宋体" w:hint="eastAsia"/>
          <w:bCs/>
          <w:sz w:val="28"/>
          <w:szCs w:val="28"/>
        </w:rPr>
        <w:t>之间呢？</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设计意图：学生在已有的知识和经验的基础上，再次有目的的观察、分析温度计的刻度，理解每一个刻度都表示一个温度，为下面用直线上的点表示整数作铺垫。</w:t>
      </w:r>
    </w:p>
    <w:p w:rsidR="009E1970" w:rsidRPr="00141013" w:rsidRDefault="009E1970" w:rsidP="009E1970">
      <w:pPr>
        <w:spacing w:line="360" w:lineRule="exact"/>
        <w:ind w:firstLine="482"/>
        <w:rPr>
          <w:rFonts w:ascii="宋体" w:hAnsi="宋体" w:hint="eastAsia"/>
          <w:sz w:val="28"/>
          <w:szCs w:val="28"/>
        </w:rPr>
      </w:pPr>
      <w:r w:rsidRPr="00141013">
        <w:rPr>
          <w:rFonts w:ascii="宋体" w:hAnsi="宋体" w:hint="eastAsia"/>
          <w:sz w:val="28"/>
          <w:szCs w:val="28"/>
        </w:rPr>
        <w:t>5．教师实验：把温度计横放，温度计上的数可以用直线上的点表示出来，教师示范画出直线，写出0和部分正、负数。要使学生了解，继续写下去，还可以写出很多正数和负数。</w:t>
      </w:r>
    </w:p>
    <w:p w:rsidR="009E1970" w:rsidRPr="00141013" w:rsidRDefault="009E1970" w:rsidP="009E1970">
      <w:pPr>
        <w:spacing w:line="360" w:lineRule="exact"/>
        <w:ind w:firstLine="482"/>
        <w:rPr>
          <w:rFonts w:ascii="宋体" w:hAnsi="宋体" w:hint="eastAsia"/>
          <w:sz w:val="28"/>
          <w:szCs w:val="28"/>
        </w:rPr>
      </w:pPr>
      <w:r w:rsidRPr="00141013">
        <w:rPr>
          <w:rFonts w:ascii="宋体" w:hAnsi="宋体" w:hint="eastAsia"/>
          <w:sz w:val="28"/>
          <w:szCs w:val="28"/>
        </w:rPr>
        <w:t>师：看来每一个刻度都表示一个温度。现在我把温度计横放，温度计中间的红线看作一个直线，上面的每一个表示温度的数都可以用直线上的点表示出来，（边说边画图：画一条直线，平均分成若干份，标出0。）</w:t>
      </w:r>
    </w:p>
    <w:p w:rsidR="009E1970" w:rsidRPr="00141013" w:rsidRDefault="009E1970" w:rsidP="009E1970">
      <w:pPr>
        <w:pStyle w:val="a6"/>
        <w:rPr>
          <w:rFonts w:ascii="宋体" w:eastAsia="宋体" w:hint="eastAsia"/>
          <w:sz w:val="28"/>
          <w:szCs w:val="28"/>
        </w:rPr>
      </w:pPr>
      <w:r w:rsidRPr="00141013">
        <w:rPr>
          <w:rFonts w:ascii="宋体" w:eastAsia="宋体" w:hint="eastAsia"/>
          <w:sz w:val="28"/>
          <w:szCs w:val="28"/>
        </w:rPr>
        <w:t xml:space="preserve">师：1应写在哪儿？ </w:t>
      </w:r>
    </w:p>
    <w:p w:rsidR="009E1970" w:rsidRPr="00141013" w:rsidRDefault="009E1970" w:rsidP="009E1970">
      <w:pPr>
        <w:pStyle w:val="a6"/>
        <w:rPr>
          <w:rFonts w:ascii="宋体" w:eastAsia="宋体" w:hint="eastAsia"/>
          <w:sz w:val="28"/>
          <w:szCs w:val="28"/>
        </w:rPr>
      </w:pPr>
      <w:r w:rsidRPr="00141013">
        <w:rPr>
          <w:rFonts w:ascii="宋体" w:eastAsia="宋体" w:hint="eastAsia"/>
          <w:sz w:val="28"/>
          <w:szCs w:val="28"/>
        </w:rPr>
        <w:t xml:space="preserve">生：0的右边， </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师：2呢？3呢？谁上来写写？</w:t>
      </w:r>
    </w:p>
    <w:p w:rsidR="009E1970" w:rsidRPr="00141013" w:rsidRDefault="009E1970" w:rsidP="009E1970">
      <w:pPr>
        <w:spacing w:line="400" w:lineRule="exact"/>
        <w:ind w:firstLine="480"/>
        <w:rPr>
          <w:rFonts w:ascii="宋体" w:hAnsi="宋体" w:cs="宋体" w:hint="eastAsia"/>
          <w:kern w:val="0"/>
          <w:sz w:val="28"/>
          <w:szCs w:val="28"/>
        </w:rPr>
      </w:pPr>
      <w:r w:rsidRPr="00141013">
        <w:rPr>
          <w:rFonts w:ascii="宋体" w:hAnsi="宋体" w:hint="eastAsia"/>
          <w:sz w:val="28"/>
          <w:szCs w:val="28"/>
        </w:rPr>
        <w:t>生：1的右边</w:t>
      </w:r>
      <w:r w:rsidRPr="00141013">
        <w:rPr>
          <w:rFonts w:ascii="宋体" w:hAnsi="宋体" w:cs="宋体" w:hint="eastAsia"/>
          <w:kern w:val="0"/>
          <w:sz w:val="28"/>
          <w:szCs w:val="28"/>
        </w:rPr>
        <w:t>……</w:t>
      </w:r>
    </w:p>
    <w:p w:rsidR="009E1970" w:rsidRPr="00141013" w:rsidRDefault="009E1970" w:rsidP="009E1970">
      <w:pPr>
        <w:spacing w:line="400" w:lineRule="exact"/>
        <w:ind w:firstLine="480"/>
        <w:rPr>
          <w:rFonts w:ascii="宋体" w:hAnsi="宋体" w:hint="eastAsia"/>
          <w:sz w:val="28"/>
          <w:szCs w:val="28"/>
        </w:rPr>
      </w:pP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师：直线要向右边无限延伸，你还能在直线上写出多少个正数？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生：很多个，无数个。</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师：-1应写在哪儿？-2呢？-3呢？</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生：0的左边，1的左边</w:t>
      </w:r>
      <w:r w:rsidRPr="00141013">
        <w:rPr>
          <w:rFonts w:ascii="宋体" w:hAnsi="宋体" w:cs="宋体" w:hint="eastAsia"/>
          <w:kern w:val="0"/>
          <w:sz w:val="28"/>
          <w:szCs w:val="28"/>
        </w:rPr>
        <w:t>……</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师：直线要向左边无限延伸，你还能在直线上写出多少个负数？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生：很多个，无数个。</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设计意图：教师讲解画图，使学生经历从温度计上的刻度表示温度到用直线上的点表示数的迁移。对比温度计，让学生试着写出直线</w:t>
      </w:r>
      <w:r w:rsidRPr="00141013">
        <w:rPr>
          <w:rFonts w:ascii="宋体" w:hAnsi="宋体" w:hint="eastAsia"/>
          <w:sz w:val="28"/>
          <w:szCs w:val="28"/>
        </w:rPr>
        <w:lastRenderedPageBreak/>
        <w:t>上的数所在的位置，学生的参与调动他们的兴趣，增强学生学习的自信心，加深了用直线上的点表示整数的理解。</w:t>
      </w:r>
    </w:p>
    <w:p w:rsidR="009E1970" w:rsidRPr="00141013" w:rsidRDefault="009E1970" w:rsidP="009E1970">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6．启发学生观察直线上的数，使学生发现直线上的数的排列、大小等规律。</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师：我们一起来观察直线上的这些数，比较它们的大小，你发现了什么？</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学生可能出现的答案：</w:t>
      </w:r>
    </w:p>
    <w:p w:rsidR="009E1970" w:rsidRPr="00141013" w:rsidRDefault="009E1970" w:rsidP="009E1970">
      <w:pPr>
        <w:spacing w:line="400" w:lineRule="exact"/>
        <w:ind w:firstLineChars="200" w:firstLine="560"/>
        <w:rPr>
          <w:rFonts w:ascii="宋体" w:hAnsi="宋体" w:hint="eastAsia"/>
          <w:sz w:val="28"/>
          <w:szCs w:val="28"/>
        </w:rPr>
      </w:pPr>
      <w:r w:rsidRPr="00141013">
        <w:rPr>
          <w:rFonts w:ascii="宋体" w:hAnsi="宋体" w:hint="eastAsia"/>
          <w:sz w:val="28"/>
          <w:szCs w:val="28"/>
        </w:rPr>
        <w:t>正数都在0的右边，负数都在0的左边。</w:t>
      </w:r>
    </w:p>
    <w:p w:rsidR="009E1970" w:rsidRPr="00141013" w:rsidRDefault="009E1970" w:rsidP="009E1970">
      <w:pPr>
        <w:spacing w:line="400" w:lineRule="exact"/>
        <w:rPr>
          <w:rFonts w:ascii="宋体" w:hAnsi="宋体" w:hint="eastAsia"/>
          <w:sz w:val="28"/>
          <w:szCs w:val="28"/>
        </w:rPr>
      </w:pPr>
      <w:r>
        <w:rPr>
          <w:rFonts w:ascii="宋体" w:hAnsi="宋体" w:hint="eastAsia"/>
          <w:sz w:val="28"/>
          <w:szCs w:val="28"/>
        </w:rPr>
        <w:t xml:space="preserve">    </w:t>
      </w:r>
      <w:r w:rsidRPr="00141013">
        <w:rPr>
          <w:rFonts w:ascii="宋体" w:hAnsi="宋体" w:hint="eastAsia"/>
          <w:sz w:val="28"/>
          <w:szCs w:val="28"/>
        </w:rPr>
        <w:t>从0往右，数越来越大，从0往左，数越来越小。</w:t>
      </w:r>
    </w:p>
    <w:p w:rsidR="009E1970" w:rsidRPr="00141013" w:rsidRDefault="009E1970" w:rsidP="009E1970">
      <w:pPr>
        <w:spacing w:line="400" w:lineRule="exact"/>
        <w:ind w:left="480"/>
        <w:rPr>
          <w:rFonts w:ascii="宋体" w:hAnsi="宋体" w:hint="eastAsia"/>
          <w:sz w:val="28"/>
          <w:szCs w:val="28"/>
        </w:rPr>
      </w:pPr>
      <w:r>
        <w:rPr>
          <w:rFonts w:ascii="宋体" w:hAnsi="宋体" w:hint="eastAsia"/>
          <w:sz w:val="28"/>
          <w:szCs w:val="28"/>
        </w:rPr>
        <w:t xml:space="preserve"> </w:t>
      </w:r>
      <w:r w:rsidRPr="00141013">
        <w:rPr>
          <w:rFonts w:ascii="宋体" w:hAnsi="宋体" w:hint="eastAsia"/>
          <w:sz w:val="28"/>
          <w:szCs w:val="28"/>
        </w:rPr>
        <w:t>负数在0的左边，正数在0的右边。</w:t>
      </w:r>
    </w:p>
    <w:p w:rsidR="009E1970" w:rsidRPr="00141013" w:rsidRDefault="009E1970" w:rsidP="009E1970">
      <w:pPr>
        <w:spacing w:line="400" w:lineRule="exact"/>
        <w:ind w:left="480"/>
        <w:rPr>
          <w:rFonts w:ascii="宋体" w:hAnsi="宋体" w:hint="eastAsia"/>
          <w:sz w:val="28"/>
          <w:szCs w:val="28"/>
        </w:rPr>
      </w:pPr>
      <w:r w:rsidRPr="00141013">
        <w:rPr>
          <w:rFonts w:ascii="宋体" w:hAnsi="宋体" w:cs="宋体" w:hint="eastAsia"/>
          <w:kern w:val="0"/>
          <w:sz w:val="28"/>
          <w:szCs w:val="28"/>
        </w:rPr>
        <w:t>……</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对于学生的回答，只要有道理就给予肯定。</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设计意图：学生在参与观察和交流的过程中充分表达自己的想法，分享他人的经验，从而发现直线上的数排列、大小等规律。</w:t>
      </w:r>
    </w:p>
    <w:p w:rsidR="009E1970" w:rsidRPr="00141013" w:rsidRDefault="009E1970" w:rsidP="009E1970">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7．教师说明：直线上的这些数都是整数，并总结整数包括正整数、0和负整数。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师：我还发现直线上的数都是整数，谁来试着说说整数里包括哪些数？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生1：正数，负数。（评价：不够准确，它们不仅是正负数，还是整数。）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生2：包括正整数、负整数。</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生3：还包括0。</w:t>
      </w:r>
    </w:p>
    <w:p w:rsidR="009E1970" w:rsidRPr="00141013" w:rsidRDefault="009E1970" w:rsidP="009E1970">
      <w:pPr>
        <w:pStyle w:val="a8"/>
        <w:ind w:firstLineChars="200" w:firstLine="560"/>
        <w:rPr>
          <w:rFonts w:ascii="宋体" w:hAnsi="宋体" w:hint="eastAsia"/>
          <w:sz w:val="28"/>
          <w:szCs w:val="28"/>
        </w:rPr>
      </w:pPr>
      <w:r>
        <w:rPr>
          <w:rFonts w:ascii="宋体" w:hAnsi="宋体"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467360</wp:posOffset>
                </wp:positionV>
                <wp:extent cx="152400" cy="914400"/>
                <wp:effectExtent l="5715" t="6350" r="13335" b="12700"/>
                <wp:wrapNone/>
                <wp:docPr id="6" name="左大括号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6" o:spid="_x0000_s1026" type="#_x0000_t87" style="position:absolute;left:0;text-align:left;margin-left:2in;margin-top:36.8pt;width:12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"/>
            </w:pict>
          </mc:Fallback>
        </mc:AlternateContent>
      </w:r>
      <w:r>
        <w:rPr>
          <w:rFonts w:ascii="宋体" w:hAnsi="宋体"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1371600</wp:posOffset>
                </wp:positionH>
                <wp:positionV relativeFrom="paragraph">
                  <wp:posOffset>424180</wp:posOffset>
                </wp:positionV>
                <wp:extent cx="1600200" cy="1287780"/>
                <wp:effectExtent l="0" t="1270" r="381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287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1970" w:rsidRDefault="009E1970" w:rsidP="009E1970">
                            <w:pPr>
                              <w:rPr>
                                <w:rFonts w:hint="eastAsia"/>
                              </w:rPr>
                            </w:pPr>
                            <w:r>
                              <w:rPr>
                                <w:rFonts w:hint="eastAsia"/>
                              </w:rPr>
                              <w:t xml:space="preserve">         </w:t>
                            </w:r>
                            <w:r>
                              <w:rPr>
                                <w:rFonts w:hint="eastAsia"/>
                              </w:rPr>
                              <w:t>正整数</w:t>
                            </w:r>
                          </w:p>
                          <w:p w:rsidR="009E1970" w:rsidRDefault="009E1970" w:rsidP="009E1970">
                            <w:pPr>
                              <w:rPr>
                                <w:rFonts w:hint="eastAsia"/>
                              </w:rPr>
                            </w:pPr>
                            <w:r>
                              <w:rPr>
                                <w:rFonts w:hint="eastAsia"/>
                              </w:rPr>
                              <w:t xml:space="preserve">            </w:t>
                            </w:r>
                          </w:p>
                          <w:p w:rsidR="009E1970" w:rsidRDefault="009E1970" w:rsidP="009E1970">
                            <w:pPr>
                              <w:rPr>
                                <w:rFonts w:hint="eastAsia"/>
                              </w:rPr>
                            </w:pPr>
                            <w:r>
                              <w:rPr>
                                <w:rFonts w:hint="eastAsia"/>
                              </w:rPr>
                              <w:t>整数</w:t>
                            </w:r>
                            <w:r>
                              <w:rPr>
                                <w:rFonts w:hint="eastAsia"/>
                              </w:rPr>
                              <w:t xml:space="preserve">     </w:t>
                            </w:r>
                            <w:r>
                              <w:rPr>
                                <w:rFonts w:hint="eastAsia"/>
                              </w:rPr>
                              <w:t>零</w:t>
                            </w:r>
                          </w:p>
                          <w:p w:rsidR="009E1970" w:rsidRDefault="009E1970" w:rsidP="009E1970">
                            <w:pPr>
                              <w:rPr>
                                <w:rFonts w:hint="eastAsia"/>
                              </w:rPr>
                            </w:pPr>
                          </w:p>
                          <w:p w:rsidR="009E1970" w:rsidRDefault="009E1970" w:rsidP="009E1970">
                            <w:pPr>
                              <w:rPr>
                                <w:rFonts w:hint="eastAsia"/>
                              </w:rPr>
                            </w:pPr>
                            <w:r>
                              <w:rPr>
                                <w:rFonts w:hint="eastAsia"/>
                              </w:rPr>
                              <w:t xml:space="preserve">         </w:t>
                            </w:r>
                            <w:r>
                              <w:rPr>
                                <w:rFonts w:hint="eastAsia"/>
                              </w:rPr>
                              <w:t>负整数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108pt;margin-top:33.4pt;width:126pt;height:10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" stroked="f">
                <v:textbox>
                  <w:txbxContent>
                    <w:p w:rsidR="009E1970" w:rsidRDefault="009E1970" w:rsidP="009E1970">
                      <w:pPr>
                        <w:rPr>
                          <w:rFonts w:hint="eastAsia"/>
                        </w:rPr>
                      </w:pPr>
                      <w:r>
                        <w:rPr>
                          <w:rFonts w:hint="eastAsia"/>
                        </w:rPr>
                        <w:t xml:space="preserve">         </w:t>
                      </w:r>
                      <w:r>
                        <w:rPr>
                          <w:rFonts w:hint="eastAsia"/>
                        </w:rPr>
                        <w:t>正整数</w:t>
                      </w:r>
                    </w:p>
                    <w:p w:rsidR="009E1970" w:rsidRDefault="009E1970" w:rsidP="009E1970">
                      <w:pPr>
                        <w:rPr>
                          <w:rFonts w:hint="eastAsia"/>
                        </w:rPr>
                      </w:pPr>
                      <w:r>
                        <w:rPr>
                          <w:rFonts w:hint="eastAsia"/>
                        </w:rPr>
                        <w:t xml:space="preserve">            </w:t>
                      </w:r>
                    </w:p>
                    <w:p w:rsidR="009E1970" w:rsidRDefault="009E1970" w:rsidP="009E1970">
                      <w:pPr>
                        <w:rPr>
                          <w:rFonts w:hint="eastAsia"/>
                        </w:rPr>
                      </w:pPr>
                      <w:r>
                        <w:rPr>
                          <w:rFonts w:hint="eastAsia"/>
                        </w:rPr>
                        <w:t>整数</w:t>
                      </w:r>
                      <w:r>
                        <w:rPr>
                          <w:rFonts w:hint="eastAsia"/>
                        </w:rPr>
                        <w:t xml:space="preserve">     </w:t>
                      </w:r>
                      <w:r>
                        <w:rPr>
                          <w:rFonts w:hint="eastAsia"/>
                        </w:rPr>
                        <w:t>零</w:t>
                      </w:r>
                    </w:p>
                    <w:p w:rsidR="009E1970" w:rsidRDefault="009E1970" w:rsidP="009E1970">
                      <w:pPr>
                        <w:rPr>
                          <w:rFonts w:hint="eastAsia"/>
                        </w:rPr>
                      </w:pPr>
                    </w:p>
                    <w:p w:rsidR="009E1970" w:rsidRDefault="009E1970" w:rsidP="009E1970">
                      <w:pPr>
                        <w:rPr>
                          <w:rFonts w:hint="eastAsia"/>
                        </w:rPr>
                      </w:pPr>
                      <w:r>
                        <w:rPr>
                          <w:rFonts w:hint="eastAsia"/>
                        </w:rPr>
                        <w:t xml:space="preserve">         </w:t>
                      </w:r>
                      <w:r>
                        <w:rPr>
                          <w:rFonts w:hint="eastAsia"/>
                        </w:rPr>
                        <w:t>负整数</w:t>
                      </w:r>
                    </w:p>
                  </w:txbxContent>
                </v:textbox>
              </v:shape>
            </w:pict>
          </mc:Fallback>
        </mc:AlternateContent>
      </w:r>
      <w:r w:rsidRPr="00141013">
        <w:rPr>
          <w:rFonts w:ascii="宋体" w:hAnsi="宋体" w:hint="eastAsia"/>
          <w:sz w:val="28"/>
          <w:szCs w:val="28"/>
        </w:rPr>
        <w:t>师：谁能再完整的说说？</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生说师板书：</w:t>
      </w:r>
    </w:p>
    <w:p w:rsidR="009E1970" w:rsidRPr="00141013" w:rsidRDefault="009E1970" w:rsidP="009E1970">
      <w:pPr>
        <w:spacing w:line="400" w:lineRule="exact"/>
        <w:ind w:firstLine="480"/>
        <w:rPr>
          <w:rFonts w:ascii="宋体" w:hAnsi="宋体" w:hint="eastAsia"/>
          <w:sz w:val="28"/>
          <w:szCs w:val="28"/>
        </w:rPr>
      </w:pPr>
    </w:p>
    <w:p w:rsidR="009E1970" w:rsidRPr="00141013" w:rsidRDefault="009E1970" w:rsidP="009E1970">
      <w:pPr>
        <w:spacing w:line="400" w:lineRule="exact"/>
        <w:ind w:firstLine="480"/>
        <w:rPr>
          <w:rFonts w:ascii="宋体" w:hAnsi="宋体" w:hint="eastAsia"/>
          <w:sz w:val="28"/>
          <w:szCs w:val="28"/>
        </w:rPr>
      </w:pPr>
    </w:p>
    <w:p w:rsidR="009E1970" w:rsidRPr="00141013" w:rsidRDefault="009E1970" w:rsidP="009E1970">
      <w:pPr>
        <w:spacing w:line="400" w:lineRule="exact"/>
        <w:ind w:firstLine="480"/>
        <w:rPr>
          <w:rFonts w:ascii="宋体" w:hAnsi="宋体" w:hint="eastAsia"/>
          <w:sz w:val="28"/>
          <w:szCs w:val="28"/>
        </w:rPr>
      </w:pPr>
    </w:p>
    <w:p w:rsidR="009E1970" w:rsidRPr="00141013" w:rsidRDefault="009E1970" w:rsidP="009E1970">
      <w:pPr>
        <w:spacing w:line="400" w:lineRule="exact"/>
        <w:ind w:firstLine="480"/>
        <w:rPr>
          <w:rFonts w:ascii="宋体" w:hAnsi="宋体" w:hint="eastAsia"/>
          <w:sz w:val="28"/>
          <w:szCs w:val="28"/>
        </w:rPr>
      </w:pP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设计意图：在观察、交流基础上，建立整数、正数、负数、0之间的关系。</w:t>
      </w:r>
    </w:p>
    <w:p w:rsidR="009E1970" w:rsidRPr="00141013" w:rsidRDefault="009E1970" w:rsidP="009E1970">
      <w:pPr>
        <w:spacing w:line="400" w:lineRule="exact"/>
        <w:rPr>
          <w:rFonts w:ascii="宋体" w:hAnsi="宋体" w:hint="eastAsia"/>
          <w:sz w:val="28"/>
          <w:szCs w:val="28"/>
        </w:rPr>
      </w:pPr>
    </w:p>
    <w:p w:rsidR="009E1970" w:rsidRPr="00141013" w:rsidRDefault="009E1970" w:rsidP="009E1970">
      <w:pPr>
        <w:spacing w:line="400" w:lineRule="exact"/>
        <w:rPr>
          <w:rFonts w:ascii="宋体" w:hAnsi="宋体" w:hint="eastAsia"/>
          <w:sz w:val="28"/>
          <w:szCs w:val="28"/>
        </w:rPr>
      </w:pPr>
    </w:p>
    <w:p w:rsidR="009E1970" w:rsidRPr="00141013" w:rsidRDefault="009E1970" w:rsidP="009E1970">
      <w:pPr>
        <w:spacing w:line="400" w:lineRule="exact"/>
        <w:ind w:firstLine="480"/>
        <w:rPr>
          <w:rFonts w:ascii="宋体" w:hAnsi="宋体" w:hint="eastAsia"/>
          <w:bCs/>
          <w:sz w:val="28"/>
          <w:szCs w:val="28"/>
        </w:rPr>
      </w:pPr>
    </w:p>
    <w:p w:rsidR="009E1970" w:rsidRPr="00141013" w:rsidRDefault="009E1970" w:rsidP="009E1970">
      <w:pPr>
        <w:ind w:leftChars="150" w:left="737" w:hangingChars="150" w:hanging="422"/>
        <w:rPr>
          <w:rFonts w:ascii="宋体" w:hAnsi="宋体" w:hint="eastAsia"/>
          <w:b/>
          <w:sz w:val="28"/>
          <w:szCs w:val="28"/>
        </w:rPr>
      </w:pPr>
      <w:r>
        <w:rPr>
          <w:rFonts w:ascii="宋体" w:hAnsi="宋体" w:hint="eastAsia"/>
          <w:b/>
          <w:sz w:val="28"/>
          <w:szCs w:val="28"/>
        </w:rPr>
        <w:lastRenderedPageBreak/>
        <w:t>（三）巩固新知</w:t>
      </w:r>
    </w:p>
    <w:p w:rsidR="009E1970" w:rsidRPr="00141013" w:rsidRDefault="009E1970" w:rsidP="009E1970">
      <w:pPr>
        <w:ind w:firstLineChars="300" w:firstLine="840"/>
        <w:rPr>
          <w:rFonts w:ascii="宋体" w:hAnsi="宋体" w:hint="eastAsia"/>
          <w:sz w:val="28"/>
          <w:szCs w:val="28"/>
        </w:rPr>
      </w:pPr>
      <w:r w:rsidRPr="00141013">
        <w:rPr>
          <w:rFonts w:ascii="宋体" w:hAnsi="宋体" w:hint="eastAsia"/>
          <w:sz w:val="28"/>
          <w:szCs w:val="28"/>
        </w:rPr>
        <w:t>教材5页，试一试。</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师：通过上面的学习，我们知道了整数里面包括正整数，负整数，0，比较了它们的大小，下面我们一起做一组练习，打开书第6页试一试，先自己试着做一做，并说说你是怎样想的？</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交流可能出现的想法：</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-4○4</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-4比0小，0比4小，所以-4比4小</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-4在0的右边，4在0的右边，所以-4比4小。</w:t>
      </w:r>
    </w:p>
    <w:p w:rsidR="009E1970" w:rsidRPr="00141013" w:rsidRDefault="009E1970" w:rsidP="009E1970">
      <w:pPr>
        <w:pStyle w:val="a8"/>
        <w:ind w:firstLineChars="200" w:firstLine="560"/>
        <w:rPr>
          <w:rFonts w:ascii="宋体" w:hAnsi="宋体" w:hint="eastAsia"/>
          <w:sz w:val="28"/>
          <w:szCs w:val="28"/>
        </w:rPr>
      </w:pPr>
      <w:r w:rsidRPr="00141013">
        <w:rPr>
          <w:rFonts w:ascii="宋体" w:hAnsi="宋体" w:hint="eastAsia"/>
          <w:sz w:val="28"/>
          <w:szCs w:val="28"/>
        </w:rPr>
        <w:t>负数都比0小，正数都比0大。</w:t>
      </w:r>
    </w:p>
    <w:p w:rsidR="009E1970" w:rsidRPr="00141013" w:rsidRDefault="009E1970" w:rsidP="009E1970">
      <w:pPr>
        <w:ind w:leftChars="250" w:left="665" w:hangingChars="50" w:hanging="140"/>
        <w:rPr>
          <w:rFonts w:ascii="宋体" w:hAnsi="宋体" w:hint="eastAsia"/>
          <w:sz w:val="28"/>
          <w:szCs w:val="28"/>
        </w:rPr>
      </w:pPr>
      <w:r w:rsidRPr="00141013">
        <w:rPr>
          <w:rFonts w:ascii="宋体" w:hAnsi="宋体" w:hint="eastAsia"/>
          <w:sz w:val="28"/>
          <w:szCs w:val="28"/>
        </w:rPr>
        <w:t>设计意图：练习两个整数大小的比较。在说想法的同时，巩固的知识的理解。</w:t>
      </w:r>
    </w:p>
    <w:p w:rsidR="009E1970" w:rsidRPr="00141013" w:rsidRDefault="009E1970" w:rsidP="009E1970">
      <w:pPr>
        <w:ind w:leftChars="250" w:left="665" w:hangingChars="50" w:hanging="140"/>
        <w:rPr>
          <w:rFonts w:ascii="宋体" w:hAnsi="宋体" w:hint="eastAsia"/>
          <w:sz w:val="28"/>
          <w:szCs w:val="28"/>
        </w:rPr>
      </w:pPr>
      <w:r w:rsidRPr="00141013">
        <w:rPr>
          <w:rFonts w:ascii="宋体" w:hAnsi="宋体" w:hint="eastAsia"/>
          <w:sz w:val="28"/>
          <w:szCs w:val="28"/>
        </w:rPr>
        <w:t>答案：＜＞＜＜＞＞</w:t>
      </w:r>
    </w:p>
    <w:p w:rsidR="009E1970" w:rsidRPr="00141013" w:rsidRDefault="009E1970" w:rsidP="009E1970">
      <w:pPr>
        <w:adjustRightInd w:val="0"/>
        <w:snapToGrid w:val="0"/>
        <w:ind w:firstLineChars="200" w:firstLine="562"/>
        <w:rPr>
          <w:rFonts w:ascii="宋体" w:hAnsi="宋体" w:hint="eastAsia"/>
          <w:b/>
          <w:sz w:val="28"/>
          <w:szCs w:val="28"/>
        </w:rPr>
      </w:pPr>
      <w:r>
        <w:rPr>
          <w:rFonts w:ascii="宋体" w:hAnsi="宋体" w:hint="eastAsia"/>
          <w:b/>
          <w:sz w:val="28"/>
          <w:szCs w:val="28"/>
        </w:rPr>
        <w:t>（四）达标反馈</w:t>
      </w:r>
    </w:p>
    <w:p w:rsidR="009E1970" w:rsidRPr="00141013" w:rsidRDefault="009E1970" w:rsidP="009E1970">
      <w:pPr>
        <w:ind w:firstLineChars="300" w:firstLine="840"/>
        <w:rPr>
          <w:rFonts w:ascii="宋体" w:hAnsi="宋体" w:hint="eastAsia"/>
          <w:sz w:val="28"/>
          <w:szCs w:val="28"/>
        </w:rPr>
      </w:pPr>
      <w:r w:rsidRPr="00141013">
        <w:rPr>
          <w:rFonts w:ascii="宋体" w:hAnsi="宋体" w:hint="eastAsia"/>
          <w:sz w:val="28"/>
          <w:szCs w:val="28"/>
        </w:rPr>
        <w:t>教材5页，练一练。</w:t>
      </w:r>
    </w:p>
    <w:p w:rsidR="009E1970" w:rsidRPr="00141013" w:rsidRDefault="009E1970" w:rsidP="009E1970">
      <w:pPr>
        <w:spacing w:line="400" w:lineRule="exact"/>
        <w:ind w:firstLine="480"/>
        <w:rPr>
          <w:rFonts w:ascii="宋体" w:hAnsi="宋体" w:hint="eastAsia"/>
          <w:sz w:val="28"/>
          <w:szCs w:val="28"/>
        </w:rPr>
      </w:pPr>
      <w:r w:rsidRPr="00141013">
        <w:rPr>
          <w:rFonts w:ascii="宋体" w:hAnsi="宋体" w:hint="eastAsia"/>
          <w:sz w:val="28"/>
          <w:szCs w:val="28"/>
        </w:rPr>
        <w:t>师：接下来,我们做练一练第1题,自己试着写出直线上括号里所表示的数。</w:t>
      </w:r>
    </w:p>
    <w:p w:rsidR="009E1970" w:rsidRPr="00141013" w:rsidRDefault="009E1970" w:rsidP="009E1970">
      <w:pPr>
        <w:pStyle w:val="a6"/>
        <w:rPr>
          <w:rFonts w:ascii="宋体" w:eastAsia="宋体" w:hint="eastAsia"/>
          <w:sz w:val="28"/>
          <w:szCs w:val="28"/>
        </w:rPr>
      </w:pPr>
      <w:r w:rsidRPr="00141013">
        <w:rPr>
          <w:rFonts w:ascii="宋体" w:eastAsia="宋体" w:hint="eastAsia"/>
          <w:sz w:val="28"/>
          <w:szCs w:val="28"/>
        </w:rPr>
        <w:t>学生独立完成，教师巡视，个别指导，然后全班交流。</w:t>
      </w:r>
    </w:p>
    <w:p w:rsidR="009E1970" w:rsidRPr="00141013" w:rsidRDefault="009E1970" w:rsidP="009E1970">
      <w:pPr>
        <w:pStyle w:val="2"/>
        <w:rPr>
          <w:rFonts w:ascii="宋体" w:hAnsi="宋体" w:hint="eastAsia"/>
          <w:sz w:val="28"/>
          <w:szCs w:val="28"/>
        </w:rPr>
      </w:pPr>
      <w:r w:rsidRPr="00141013">
        <w:rPr>
          <w:rFonts w:ascii="宋体" w:hAnsi="宋体" w:hint="eastAsia"/>
          <w:sz w:val="28"/>
          <w:szCs w:val="28"/>
        </w:rPr>
        <w:t>师：下面再看第2题，把你排出的顺序写在下面的横线上。</w:t>
      </w:r>
    </w:p>
    <w:p w:rsidR="009E1970" w:rsidRPr="00141013" w:rsidRDefault="009E1970" w:rsidP="009E1970">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学生独立完成后，全班交流，说说想法。</w:t>
      </w:r>
    </w:p>
    <w:p w:rsidR="009E1970" w:rsidRPr="00141013" w:rsidRDefault="009E1970" w:rsidP="009E1970">
      <w:pPr>
        <w:adjustRightInd w:val="0"/>
        <w:snapToGrid w:val="0"/>
        <w:ind w:firstLineChars="200" w:firstLine="560"/>
        <w:rPr>
          <w:rFonts w:ascii="宋体" w:hAnsi="宋体" w:hint="eastAsia"/>
          <w:sz w:val="28"/>
          <w:szCs w:val="28"/>
        </w:rPr>
      </w:pPr>
      <w:r w:rsidRPr="00141013">
        <w:rPr>
          <w:rFonts w:ascii="宋体" w:hAnsi="宋体" w:cs="宋体" w:hint="eastAsia"/>
          <w:kern w:val="0"/>
          <w:sz w:val="28"/>
          <w:szCs w:val="28"/>
        </w:rPr>
        <w:t>师：第3题是昨天我们收听天气预报，记录了五个城市今天的气温，请你按要求排列顺序，并用符号连接。</w:t>
      </w:r>
    </w:p>
    <w:p w:rsidR="009E1970" w:rsidRPr="00141013" w:rsidRDefault="009E1970" w:rsidP="009E1970">
      <w:pPr>
        <w:adjustRightInd w:val="0"/>
        <w:snapToGrid w:val="0"/>
        <w:ind w:firstLineChars="200" w:firstLine="560"/>
        <w:rPr>
          <w:rFonts w:ascii="宋体" w:hAnsi="宋体" w:hint="eastAsia"/>
          <w:sz w:val="28"/>
          <w:szCs w:val="28"/>
        </w:rPr>
      </w:pPr>
    </w:p>
    <w:p w:rsidR="009E1970" w:rsidRPr="00141013" w:rsidRDefault="009E1970" w:rsidP="009E1970">
      <w:pPr>
        <w:adjustRightInd w:val="0"/>
        <w:snapToGrid w:val="0"/>
        <w:ind w:firstLineChars="200" w:firstLine="560"/>
        <w:rPr>
          <w:rFonts w:ascii="宋体" w:hAnsi="宋体" w:cs="宋体" w:hint="eastAsia"/>
          <w:kern w:val="0"/>
          <w:sz w:val="28"/>
          <w:szCs w:val="28"/>
        </w:rPr>
      </w:pPr>
    </w:p>
    <w:p w:rsidR="009E1970" w:rsidRPr="00141013" w:rsidRDefault="009E1970" w:rsidP="009E1970">
      <w:pPr>
        <w:adjustRightInd w:val="0"/>
        <w:snapToGrid w:val="0"/>
        <w:ind w:firstLineChars="200" w:firstLine="560"/>
        <w:rPr>
          <w:rFonts w:ascii="宋体" w:hAnsi="宋体" w:hint="eastAsia"/>
          <w:sz w:val="28"/>
          <w:szCs w:val="28"/>
        </w:rPr>
      </w:pPr>
      <w:r w:rsidRPr="00141013">
        <w:rPr>
          <w:rFonts w:ascii="宋体" w:hAnsi="宋体" w:cs="宋体" w:hint="eastAsia"/>
          <w:kern w:val="0"/>
          <w:sz w:val="28"/>
          <w:szCs w:val="28"/>
        </w:rPr>
        <w:lastRenderedPageBreak/>
        <w:t>师：第4题要求收听天气预报，记录明天下列城市的气温，并按要求排列顺序。这项作业我们留作课下完成。</w:t>
      </w:r>
    </w:p>
    <w:p w:rsidR="009E1970" w:rsidRPr="00141013" w:rsidRDefault="009E1970" w:rsidP="009E1970">
      <w:pPr>
        <w:adjustRightInd w:val="0"/>
        <w:snapToGrid w:val="0"/>
        <w:rPr>
          <w:rFonts w:ascii="宋体" w:hAnsi="宋体" w:hint="eastAsia"/>
          <w:sz w:val="28"/>
          <w:szCs w:val="28"/>
        </w:rPr>
      </w:pPr>
      <w:r w:rsidRPr="00141013">
        <w:rPr>
          <w:rFonts w:ascii="宋体" w:hAnsi="宋体" w:hint="eastAsia"/>
          <w:sz w:val="28"/>
          <w:szCs w:val="28"/>
        </w:rPr>
        <w:t>答案;1、-5，-4，2，3</w:t>
      </w:r>
    </w:p>
    <w:p w:rsidR="009E1970" w:rsidRPr="00141013" w:rsidRDefault="009E1970" w:rsidP="009E1970">
      <w:pPr>
        <w:adjustRightInd w:val="0"/>
        <w:snapToGrid w:val="0"/>
        <w:ind w:firstLine="420"/>
        <w:rPr>
          <w:rFonts w:ascii="宋体" w:hAnsi="宋体" w:hint="eastAsia"/>
          <w:sz w:val="28"/>
          <w:szCs w:val="28"/>
        </w:rPr>
      </w:pPr>
      <w:r w:rsidRPr="00141013">
        <w:rPr>
          <w:rFonts w:ascii="宋体" w:hAnsi="宋体" w:hint="eastAsia"/>
          <w:sz w:val="28"/>
          <w:szCs w:val="28"/>
        </w:rPr>
        <w:t>2、16＞3＞0＞-8＞-33＞-68</w:t>
      </w:r>
    </w:p>
    <w:p w:rsidR="009E1970" w:rsidRPr="00141013" w:rsidRDefault="009E1970" w:rsidP="009E1970">
      <w:pPr>
        <w:adjustRightInd w:val="0"/>
        <w:snapToGrid w:val="0"/>
        <w:ind w:firstLine="420"/>
        <w:rPr>
          <w:rFonts w:ascii="宋体" w:hAnsi="宋体" w:hint="eastAsia"/>
          <w:sz w:val="28"/>
          <w:szCs w:val="28"/>
        </w:rPr>
      </w:pPr>
      <w:r w:rsidRPr="00141013">
        <w:rPr>
          <w:rFonts w:ascii="宋体" w:hAnsi="宋体" w:hint="eastAsia"/>
          <w:sz w:val="28"/>
          <w:szCs w:val="28"/>
        </w:rPr>
        <w:t>3、略</w:t>
      </w:r>
    </w:p>
    <w:p w:rsidR="009E1970" w:rsidRPr="00141013" w:rsidRDefault="009E1970" w:rsidP="009E1970">
      <w:pPr>
        <w:adjustRightInd w:val="0"/>
        <w:snapToGrid w:val="0"/>
        <w:ind w:firstLine="420"/>
        <w:rPr>
          <w:rFonts w:ascii="宋体" w:hAnsi="宋体" w:hint="eastAsia"/>
          <w:sz w:val="28"/>
          <w:szCs w:val="28"/>
        </w:rPr>
      </w:pPr>
      <w:r w:rsidRPr="00141013">
        <w:rPr>
          <w:rFonts w:ascii="宋体" w:hAnsi="宋体" w:hint="eastAsia"/>
          <w:sz w:val="28"/>
          <w:szCs w:val="28"/>
        </w:rPr>
        <w:t>4、略</w:t>
      </w:r>
    </w:p>
    <w:p w:rsidR="009E1970" w:rsidRPr="00141013" w:rsidRDefault="009E1970" w:rsidP="009E1970">
      <w:pPr>
        <w:adjustRightInd w:val="0"/>
        <w:snapToGrid w:val="0"/>
        <w:ind w:firstLineChars="200" w:firstLine="562"/>
        <w:rPr>
          <w:rFonts w:ascii="宋体" w:hAnsi="宋体" w:hint="eastAsia"/>
          <w:b/>
          <w:sz w:val="28"/>
          <w:szCs w:val="28"/>
        </w:rPr>
      </w:pPr>
      <w:r>
        <w:rPr>
          <w:rFonts w:ascii="宋体" w:hAnsi="宋体" w:hint="eastAsia"/>
          <w:b/>
          <w:sz w:val="28"/>
          <w:szCs w:val="28"/>
        </w:rPr>
        <w:t>（五）课堂小结</w:t>
      </w:r>
    </w:p>
    <w:p w:rsidR="009E1970" w:rsidRPr="00141013" w:rsidRDefault="009E1970" w:rsidP="009E1970">
      <w:pPr>
        <w:adjustRightInd w:val="0"/>
        <w:snapToGrid w:val="0"/>
        <w:ind w:firstLineChars="200" w:firstLine="560"/>
        <w:jc w:val="left"/>
        <w:rPr>
          <w:rFonts w:ascii="宋体" w:hAnsi="宋体" w:cs="宋体" w:hint="eastAsia"/>
          <w:kern w:val="0"/>
          <w:sz w:val="28"/>
          <w:szCs w:val="28"/>
        </w:rPr>
      </w:pPr>
      <w:r w:rsidRPr="00141013">
        <w:rPr>
          <w:rFonts w:ascii="宋体" w:hAnsi="宋体" w:cs="宋体" w:hint="eastAsia"/>
          <w:kern w:val="0"/>
          <w:sz w:val="28"/>
          <w:szCs w:val="28"/>
        </w:rPr>
        <w:t>通过今天这节课的学习，你知道了什么，学会了什么？有哪些收获，还有什么不懂的问题？</w:t>
      </w:r>
    </w:p>
    <w:p w:rsidR="009E1970" w:rsidRPr="00141013" w:rsidRDefault="009E1970" w:rsidP="009E1970">
      <w:pPr>
        <w:rPr>
          <w:rFonts w:ascii="宋体" w:hAnsi="宋体" w:hint="eastAsia"/>
          <w:sz w:val="28"/>
          <w:szCs w:val="28"/>
        </w:rPr>
      </w:pPr>
      <w:r>
        <w:rPr>
          <w:rFonts w:ascii="宋体" w:hAnsi="宋体" w:cs="楷体_GB2312" w:hint="eastAsia"/>
          <w:sz w:val="28"/>
          <w:szCs w:val="28"/>
        </w:rPr>
        <w:t>设计意图：</w:t>
      </w:r>
      <w:r w:rsidRPr="00141013">
        <w:rPr>
          <w:rFonts w:ascii="宋体" w:hAnsi="宋体" w:cs="宋体" w:hint="eastAsia"/>
          <w:kern w:val="0"/>
          <w:sz w:val="28"/>
          <w:szCs w:val="28"/>
        </w:rPr>
        <w:t>让学生谈谈自己的收获，</w:t>
      </w:r>
      <w:r w:rsidRPr="00141013">
        <w:rPr>
          <w:rFonts w:ascii="宋体" w:hAnsi="宋体" w:hint="eastAsia"/>
          <w:sz w:val="28"/>
          <w:szCs w:val="28"/>
        </w:rPr>
        <w:t>初步了解负数的意义，会读、写负数；知道整数包括正整数、零和负整数，能用直线上的点表示整数，会比较简单整数的大小。从而</w:t>
      </w:r>
      <w:r w:rsidRPr="00141013">
        <w:rPr>
          <w:rFonts w:ascii="宋体" w:hAnsi="宋体" w:cs="宋体" w:hint="eastAsia"/>
          <w:kern w:val="0"/>
          <w:sz w:val="28"/>
          <w:szCs w:val="28"/>
        </w:rPr>
        <w:t>使学生学会总结知识，深化知识，把所学知识变成自己内在的东西。讲出还不懂的问题，可以发现教学活动中的不足之处，为今后改进学习方法找到依据。</w:t>
      </w:r>
    </w:p>
    <w:p w:rsidR="009E1970" w:rsidRPr="00141013" w:rsidRDefault="009E1970" w:rsidP="009E1970">
      <w:pPr>
        <w:adjustRightInd w:val="0"/>
        <w:snapToGrid w:val="0"/>
        <w:ind w:firstLineChars="200" w:firstLine="560"/>
        <w:rPr>
          <w:rFonts w:ascii="宋体" w:hAnsi="宋体" w:hint="eastAsia"/>
          <w:sz w:val="28"/>
          <w:szCs w:val="28"/>
        </w:rPr>
      </w:pPr>
    </w:p>
    <w:p w:rsidR="009E1970" w:rsidRPr="00141013" w:rsidRDefault="009E1970" w:rsidP="009E1970">
      <w:pPr>
        <w:adjustRightInd w:val="0"/>
        <w:snapToGrid w:val="0"/>
        <w:ind w:firstLineChars="200" w:firstLine="562"/>
        <w:rPr>
          <w:rFonts w:ascii="宋体" w:hAnsi="宋体" w:hint="eastAsia"/>
          <w:b/>
          <w:sz w:val="28"/>
          <w:szCs w:val="28"/>
        </w:rPr>
      </w:pPr>
      <w:r>
        <w:rPr>
          <w:rFonts w:ascii="宋体" w:hAnsi="宋体" w:hint="eastAsia"/>
          <w:b/>
          <w:sz w:val="28"/>
          <w:szCs w:val="28"/>
        </w:rPr>
        <w:t>（六）布置作业</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1</w:t>
      </w:r>
      <w:r w:rsidRPr="00141013">
        <w:rPr>
          <w:rFonts w:ascii="宋体" w:hAnsi="宋体" w:hint="eastAsia"/>
          <w:kern w:val="0"/>
          <w:sz w:val="28"/>
          <w:szCs w:val="28"/>
        </w:rPr>
        <w:t>．大于</w:t>
      </w:r>
      <w:r w:rsidRPr="00141013">
        <w:rPr>
          <w:rFonts w:ascii="宋体" w:hAnsi="宋体"/>
          <w:kern w:val="0"/>
          <w:sz w:val="28"/>
          <w:szCs w:val="28"/>
        </w:rPr>
        <w:t>0</w:t>
      </w:r>
      <w:r w:rsidRPr="00141013">
        <w:rPr>
          <w:rFonts w:ascii="宋体" w:hAnsi="宋体" w:hint="eastAsia"/>
          <w:kern w:val="0"/>
          <w:sz w:val="28"/>
          <w:szCs w:val="28"/>
        </w:rPr>
        <w:t>的数叫做</w:t>
      </w:r>
      <w:r w:rsidRPr="00141013">
        <w:rPr>
          <w:rFonts w:ascii="宋体" w:hAnsi="宋体"/>
          <w:kern w:val="0"/>
          <w:sz w:val="28"/>
          <w:szCs w:val="28"/>
          <w:u w:val="single"/>
        </w:rPr>
        <w:t xml:space="preserve">        </w:t>
      </w:r>
      <w:r w:rsidRPr="00141013">
        <w:rPr>
          <w:rFonts w:ascii="宋体" w:hAnsi="宋体" w:hint="eastAsia"/>
          <w:kern w:val="0"/>
          <w:sz w:val="28"/>
          <w:szCs w:val="28"/>
        </w:rPr>
        <w:t>，正数前面加上</w:t>
      </w:r>
      <w:r w:rsidRPr="00141013">
        <w:rPr>
          <w:rFonts w:ascii="宋体" w:hAnsi="宋体"/>
          <w:kern w:val="0"/>
          <w:sz w:val="28"/>
          <w:szCs w:val="28"/>
        </w:rPr>
        <w:t>“</w:t>
      </w:r>
      <w:r w:rsidRPr="00141013">
        <w:rPr>
          <w:rFonts w:ascii="宋体" w:hAnsi="宋体" w:hint="eastAsia"/>
          <w:kern w:val="0"/>
          <w:sz w:val="28"/>
          <w:szCs w:val="28"/>
        </w:rPr>
        <w:t>－</w:t>
      </w:r>
      <w:r w:rsidRPr="00141013">
        <w:rPr>
          <w:rFonts w:ascii="宋体" w:hAnsi="宋体"/>
          <w:kern w:val="0"/>
          <w:sz w:val="28"/>
          <w:szCs w:val="28"/>
        </w:rPr>
        <w:t>”(</w:t>
      </w:r>
      <w:proofErr w:type="gramStart"/>
      <w:r w:rsidRPr="00141013">
        <w:rPr>
          <w:rFonts w:ascii="宋体" w:hAnsi="宋体" w:hint="eastAsia"/>
          <w:kern w:val="0"/>
          <w:sz w:val="28"/>
          <w:szCs w:val="28"/>
        </w:rPr>
        <w:t>读作负</w:t>
      </w:r>
      <w:proofErr w:type="gramEnd"/>
      <w:r w:rsidRPr="00141013">
        <w:rPr>
          <w:rFonts w:ascii="宋体" w:hAnsi="宋体"/>
          <w:kern w:val="0"/>
          <w:sz w:val="28"/>
          <w:szCs w:val="28"/>
        </w:rPr>
        <w:t>)</w:t>
      </w:r>
      <w:r w:rsidRPr="00141013">
        <w:rPr>
          <w:rFonts w:ascii="宋体" w:hAnsi="宋体" w:hint="eastAsia"/>
          <w:kern w:val="0"/>
          <w:sz w:val="28"/>
          <w:szCs w:val="28"/>
        </w:rPr>
        <w:t>号的数叫做</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2</w:t>
      </w:r>
      <w:r w:rsidRPr="00141013">
        <w:rPr>
          <w:rFonts w:ascii="宋体" w:hAnsi="宋体" w:hint="eastAsia"/>
          <w:kern w:val="0"/>
          <w:sz w:val="28"/>
          <w:szCs w:val="28"/>
        </w:rPr>
        <w:t>．任意写出</w:t>
      </w:r>
      <w:r w:rsidRPr="00141013">
        <w:rPr>
          <w:rFonts w:ascii="宋体" w:hAnsi="宋体"/>
          <w:kern w:val="0"/>
          <w:sz w:val="28"/>
          <w:szCs w:val="28"/>
        </w:rPr>
        <w:t>4</w:t>
      </w:r>
      <w:r w:rsidRPr="00141013">
        <w:rPr>
          <w:rFonts w:ascii="宋体" w:hAnsi="宋体" w:hint="eastAsia"/>
          <w:kern w:val="0"/>
          <w:sz w:val="28"/>
          <w:szCs w:val="28"/>
        </w:rPr>
        <w:t>个正数：</w:t>
      </w:r>
      <w:r w:rsidRPr="00141013">
        <w:rPr>
          <w:rFonts w:ascii="宋体" w:hAnsi="宋体"/>
          <w:kern w:val="0"/>
          <w:sz w:val="28"/>
          <w:szCs w:val="28"/>
          <w:u w:val="single"/>
        </w:rPr>
        <w:t xml:space="preserve">             </w:t>
      </w:r>
      <w:r w:rsidRPr="00141013">
        <w:rPr>
          <w:rFonts w:ascii="宋体" w:hAnsi="宋体" w:hint="eastAsia"/>
          <w:kern w:val="0"/>
          <w:sz w:val="28"/>
          <w:szCs w:val="28"/>
        </w:rPr>
        <w:t>；任意写出</w:t>
      </w:r>
      <w:r w:rsidRPr="00141013">
        <w:rPr>
          <w:rFonts w:ascii="宋体" w:hAnsi="宋体"/>
          <w:kern w:val="0"/>
          <w:sz w:val="28"/>
          <w:szCs w:val="28"/>
        </w:rPr>
        <w:t>4</w:t>
      </w:r>
      <w:r w:rsidRPr="00141013">
        <w:rPr>
          <w:rFonts w:ascii="宋体" w:hAnsi="宋体" w:hint="eastAsia"/>
          <w:kern w:val="0"/>
          <w:sz w:val="28"/>
          <w:szCs w:val="28"/>
        </w:rPr>
        <w:t>个负数</w:t>
      </w:r>
      <w:r w:rsidRPr="00141013">
        <w:rPr>
          <w:rFonts w:ascii="宋体" w:hAnsi="宋体"/>
          <w:kern w:val="0"/>
          <w:sz w:val="28"/>
          <w:szCs w:val="28"/>
        </w:rPr>
        <w:t>:</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3</w:t>
      </w:r>
      <w:r w:rsidRPr="00141013">
        <w:rPr>
          <w:rFonts w:ascii="宋体" w:hAnsi="宋体" w:hint="eastAsia"/>
          <w:kern w:val="0"/>
          <w:sz w:val="28"/>
          <w:szCs w:val="28"/>
        </w:rPr>
        <w:t>．下列结论中正确的是</w:t>
      </w:r>
      <w:r w:rsidRPr="00141013">
        <w:rPr>
          <w:rFonts w:ascii="宋体" w:hAnsi="宋体"/>
          <w:kern w:val="0"/>
          <w:sz w:val="28"/>
          <w:szCs w:val="28"/>
        </w:rPr>
        <w:t>(   )</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A.0</w:t>
      </w:r>
      <w:r w:rsidRPr="00141013">
        <w:rPr>
          <w:rFonts w:ascii="宋体" w:hAnsi="宋体" w:hint="eastAsia"/>
          <w:kern w:val="0"/>
          <w:sz w:val="28"/>
          <w:szCs w:val="28"/>
        </w:rPr>
        <w:t>既是正数，又是负数</w:t>
      </w:r>
      <w:r w:rsidRPr="00141013">
        <w:rPr>
          <w:rFonts w:ascii="宋体" w:hAnsi="宋体"/>
          <w:kern w:val="0"/>
          <w:sz w:val="28"/>
          <w:szCs w:val="28"/>
        </w:rPr>
        <w:t xml:space="preserve">      </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B.0</w:t>
      </w:r>
      <w:r w:rsidRPr="00141013">
        <w:rPr>
          <w:rFonts w:ascii="宋体" w:hAnsi="宋体" w:hint="eastAsia"/>
          <w:kern w:val="0"/>
          <w:sz w:val="28"/>
          <w:szCs w:val="28"/>
        </w:rPr>
        <w:t>是最小的正数</w:t>
      </w:r>
      <w:r w:rsidRPr="00141013">
        <w:rPr>
          <w:rFonts w:ascii="宋体" w:hAnsi="宋体"/>
          <w:kern w:val="0"/>
          <w:sz w:val="28"/>
          <w:szCs w:val="28"/>
        </w:rPr>
        <w:t xml:space="preserve">              </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C.0</w:t>
      </w:r>
      <w:r w:rsidRPr="00141013">
        <w:rPr>
          <w:rFonts w:ascii="宋体" w:hAnsi="宋体" w:hint="eastAsia"/>
          <w:kern w:val="0"/>
          <w:sz w:val="28"/>
          <w:szCs w:val="28"/>
        </w:rPr>
        <w:t>是最大的负数</w:t>
      </w:r>
      <w:r w:rsidRPr="00141013">
        <w:rPr>
          <w:rFonts w:ascii="宋体" w:hAnsi="宋体"/>
          <w:kern w:val="0"/>
          <w:sz w:val="28"/>
          <w:szCs w:val="28"/>
        </w:rPr>
        <w:t xml:space="preserve">            </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D.0</w:t>
      </w:r>
      <w:r w:rsidRPr="00141013">
        <w:rPr>
          <w:rFonts w:ascii="宋体" w:hAnsi="宋体" w:hint="eastAsia"/>
          <w:kern w:val="0"/>
          <w:sz w:val="28"/>
          <w:szCs w:val="28"/>
        </w:rPr>
        <w:t>既不是正数，也不是负数</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4</w:t>
      </w:r>
      <w:r w:rsidRPr="00141013">
        <w:rPr>
          <w:rFonts w:ascii="宋体" w:hAnsi="宋体" w:hint="eastAsia"/>
          <w:kern w:val="0"/>
          <w:sz w:val="28"/>
          <w:szCs w:val="28"/>
        </w:rPr>
        <w:t>．用正数或负数表示下列各量：</w:t>
      </w:r>
    </w:p>
    <w:p w:rsidR="009E1970" w:rsidRPr="00141013" w:rsidRDefault="009E1970" w:rsidP="009E1970">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hint="eastAsia"/>
          <w:kern w:val="0"/>
          <w:sz w:val="28"/>
          <w:szCs w:val="28"/>
        </w:rPr>
        <w:lastRenderedPageBreak/>
        <w:t>零上</w:t>
      </w:r>
      <w:smartTag w:uri="urn:schemas-microsoft-com:office:smarttags" w:element="chmetcnv">
        <w:smartTagPr>
          <w:attr w:name="UnitName" w:val="摄氏度"/>
          <w:attr w:name="SourceValue" w:val="24"/>
          <w:attr w:name="HasSpace" w:val="False"/>
          <w:attr w:name="Negative" w:val="False"/>
          <w:attr w:name="NumberType" w:val="1"/>
          <w:attr w:name="TCSC" w:val="0"/>
        </w:smartTagPr>
        <w:r w:rsidRPr="00141013">
          <w:rPr>
            <w:rFonts w:ascii="宋体" w:hAnsi="宋体"/>
            <w:kern w:val="0"/>
            <w:sz w:val="28"/>
            <w:szCs w:val="28"/>
          </w:rPr>
          <w:t>24</w:t>
        </w:r>
        <w:r w:rsidRPr="00141013">
          <w:rPr>
            <w:rFonts w:ascii="宋体" w:hAnsi="宋体" w:hint="eastAsia"/>
            <w:kern w:val="0"/>
            <w:sz w:val="28"/>
            <w:szCs w:val="28"/>
          </w:rPr>
          <w:t>摄氏度</w:t>
        </w:r>
      </w:smartTag>
      <w:r w:rsidRPr="00141013">
        <w:rPr>
          <w:rFonts w:ascii="宋体" w:hAnsi="宋体" w:hint="eastAsia"/>
          <w:kern w:val="0"/>
          <w:sz w:val="28"/>
          <w:szCs w:val="28"/>
        </w:rPr>
        <w:t>表示为</w:t>
      </w:r>
      <w:r w:rsidRPr="00141013">
        <w:rPr>
          <w:rFonts w:ascii="宋体" w:hAnsi="宋体"/>
          <w:kern w:val="0"/>
          <w:sz w:val="28"/>
          <w:szCs w:val="28"/>
          <w:u w:val="single"/>
        </w:rPr>
        <w:t xml:space="preserve">       </w:t>
      </w:r>
      <w:r w:rsidRPr="00141013">
        <w:rPr>
          <w:rFonts w:ascii="宋体" w:hAnsi="宋体" w:hint="eastAsia"/>
          <w:kern w:val="0"/>
          <w:sz w:val="28"/>
          <w:szCs w:val="28"/>
        </w:rPr>
        <w:t>，</w:t>
      </w:r>
      <w:smartTag w:uri="urn:schemas-microsoft-com:office:smarttags" w:element="chmetcnv">
        <w:smartTagPr>
          <w:attr w:name="UnitName" w:val="摄氏度"/>
          <w:attr w:name="SourceValue" w:val="3.5"/>
          <w:attr w:name="HasSpace" w:val="False"/>
          <w:attr w:name="Negative" w:val="True"/>
          <w:attr w:name="NumberType" w:val="1"/>
          <w:attr w:name="TCSC" w:val="0"/>
        </w:smartTagPr>
        <w:r w:rsidRPr="00141013">
          <w:rPr>
            <w:rFonts w:ascii="宋体" w:hAnsi="宋体" w:hint="eastAsia"/>
            <w:kern w:val="0"/>
            <w:sz w:val="28"/>
            <w:szCs w:val="28"/>
          </w:rPr>
          <w:t>零下</w:t>
        </w:r>
        <w:r w:rsidRPr="00141013">
          <w:rPr>
            <w:rFonts w:ascii="宋体" w:hAnsi="宋体"/>
            <w:kern w:val="0"/>
            <w:sz w:val="28"/>
            <w:szCs w:val="28"/>
          </w:rPr>
          <w:t>3.5</w:t>
        </w:r>
        <w:r w:rsidRPr="00141013">
          <w:rPr>
            <w:rFonts w:ascii="宋体" w:hAnsi="宋体" w:hint="eastAsia"/>
            <w:kern w:val="0"/>
            <w:sz w:val="28"/>
            <w:szCs w:val="28"/>
          </w:rPr>
          <w:t>摄氏度</w:t>
        </w:r>
      </w:smartTag>
      <w:r w:rsidRPr="00141013">
        <w:rPr>
          <w:rFonts w:ascii="宋体" w:hAnsi="宋体" w:hint="eastAsia"/>
          <w:kern w:val="0"/>
          <w:sz w:val="28"/>
          <w:szCs w:val="28"/>
        </w:rPr>
        <w:t>表示为</w:t>
      </w:r>
      <w:r w:rsidRPr="00141013">
        <w:rPr>
          <w:rFonts w:ascii="宋体" w:hAnsi="宋体"/>
          <w:kern w:val="0"/>
          <w:sz w:val="28"/>
          <w:szCs w:val="28"/>
          <w:u w:val="single"/>
        </w:rPr>
        <w:t xml:space="preserve">          </w:t>
      </w:r>
      <w:r w:rsidRPr="00141013">
        <w:rPr>
          <w:rFonts w:ascii="宋体" w:hAnsi="宋体" w:hint="eastAsia"/>
          <w:kern w:val="0"/>
          <w:sz w:val="28"/>
          <w:szCs w:val="28"/>
        </w:rPr>
        <w:t>，高于海平面</w:t>
      </w:r>
      <w:smartTag w:uri="urn:schemas-microsoft-com:office:smarttags" w:element="chmetcnv">
        <w:smartTagPr>
          <w:attr w:name="UnitName" w:val="米"/>
          <w:attr w:name="SourceValue" w:val="1998"/>
          <w:attr w:name="HasSpace" w:val="False"/>
          <w:attr w:name="Negative" w:val="False"/>
          <w:attr w:name="NumberType" w:val="1"/>
          <w:attr w:name="TCSC" w:val="0"/>
        </w:smartTagPr>
        <w:r w:rsidRPr="00141013">
          <w:rPr>
            <w:rFonts w:ascii="宋体" w:hAnsi="宋体"/>
            <w:kern w:val="0"/>
            <w:sz w:val="28"/>
            <w:szCs w:val="28"/>
          </w:rPr>
          <w:t>1998</w:t>
        </w:r>
        <w:r w:rsidRPr="00141013">
          <w:rPr>
            <w:rFonts w:ascii="宋体" w:hAnsi="宋体" w:hint="eastAsia"/>
            <w:kern w:val="0"/>
            <w:sz w:val="28"/>
            <w:szCs w:val="28"/>
          </w:rPr>
          <w:t>米</w:t>
        </w:r>
      </w:smartTag>
      <w:r w:rsidRPr="00141013">
        <w:rPr>
          <w:rFonts w:ascii="宋体" w:hAnsi="宋体" w:hint="eastAsia"/>
          <w:kern w:val="0"/>
          <w:sz w:val="28"/>
          <w:szCs w:val="28"/>
        </w:rPr>
        <w:t>的地方表示为海拔</w:t>
      </w:r>
      <w:r w:rsidRPr="00141013">
        <w:rPr>
          <w:rFonts w:ascii="宋体" w:hAnsi="宋体"/>
          <w:kern w:val="0"/>
          <w:sz w:val="28"/>
          <w:szCs w:val="28"/>
          <w:u w:val="single"/>
        </w:rPr>
        <w:t xml:space="preserve">        </w:t>
      </w:r>
      <w:r w:rsidRPr="00141013">
        <w:rPr>
          <w:rFonts w:ascii="宋体" w:hAnsi="宋体" w:hint="eastAsia"/>
          <w:kern w:val="0"/>
          <w:sz w:val="28"/>
          <w:szCs w:val="28"/>
        </w:rPr>
        <w:t>米，低于海平面</w:t>
      </w:r>
      <w:smartTag w:uri="urn:schemas-microsoft-com:office:smarttags" w:element="chmetcnv">
        <w:smartTagPr>
          <w:attr w:name="UnitName" w:val="米"/>
          <w:attr w:name="SourceValue" w:val="56"/>
          <w:attr w:name="HasSpace" w:val="False"/>
          <w:attr w:name="Negative" w:val="False"/>
          <w:attr w:name="NumberType" w:val="1"/>
          <w:attr w:name="TCSC" w:val="0"/>
        </w:smartTagPr>
        <w:r w:rsidRPr="00141013">
          <w:rPr>
            <w:rFonts w:ascii="宋体" w:hAnsi="宋体"/>
            <w:kern w:val="0"/>
            <w:sz w:val="28"/>
            <w:szCs w:val="28"/>
          </w:rPr>
          <w:t>56</w:t>
        </w:r>
        <w:r w:rsidRPr="00141013">
          <w:rPr>
            <w:rFonts w:ascii="宋体" w:hAnsi="宋体" w:hint="eastAsia"/>
            <w:kern w:val="0"/>
            <w:sz w:val="28"/>
            <w:szCs w:val="28"/>
          </w:rPr>
          <w:t>米</w:t>
        </w:r>
      </w:smartTag>
      <w:r w:rsidRPr="00141013">
        <w:rPr>
          <w:rFonts w:ascii="宋体" w:hAnsi="宋体" w:hint="eastAsia"/>
          <w:kern w:val="0"/>
          <w:sz w:val="28"/>
          <w:szCs w:val="28"/>
        </w:rPr>
        <w:t>表示为海拔</w:t>
      </w:r>
      <w:r w:rsidRPr="00141013">
        <w:rPr>
          <w:rFonts w:ascii="宋体" w:hAnsi="宋体"/>
          <w:kern w:val="0"/>
          <w:sz w:val="28"/>
          <w:szCs w:val="28"/>
          <w:u w:val="single"/>
        </w:rPr>
        <w:t xml:space="preserve">                          </w:t>
      </w:r>
      <w:r w:rsidRPr="00141013">
        <w:rPr>
          <w:rFonts w:ascii="宋体" w:hAnsi="宋体" w:hint="eastAsia"/>
          <w:kern w:val="0"/>
          <w:sz w:val="28"/>
          <w:szCs w:val="28"/>
          <w:u w:val="single"/>
        </w:rPr>
        <w:t xml:space="preserve">     </w:t>
      </w:r>
      <w:r w:rsidRPr="00141013">
        <w:rPr>
          <w:rFonts w:ascii="宋体" w:hAnsi="宋体" w:hint="eastAsia"/>
          <w:kern w:val="0"/>
          <w:sz w:val="28"/>
          <w:szCs w:val="28"/>
        </w:rPr>
        <w:t>米。</w:t>
      </w:r>
    </w:p>
    <w:p w:rsidR="009E1970" w:rsidRPr="00141013" w:rsidRDefault="009E1970" w:rsidP="009E1970">
      <w:pPr>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5</w:t>
      </w:r>
      <w:r w:rsidRPr="00141013">
        <w:rPr>
          <w:rFonts w:ascii="宋体" w:hAnsi="宋体" w:hint="eastAsia"/>
          <w:kern w:val="0"/>
          <w:sz w:val="28"/>
          <w:szCs w:val="28"/>
        </w:rPr>
        <w:t>．在＋</w:t>
      </w:r>
      <w:r w:rsidRPr="00141013">
        <w:rPr>
          <w:rFonts w:ascii="宋体" w:hAnsi="宋体"/>
          <w:kern w:val="0"/>
          <w:sz w:val="28"/>
          <w:szCs w:val="28"/>
        </w:rPr>
        <w:t>8</w:t>
      </w:r>
      <w:r w:rsidRPr="00141013">
        <w:rPr>
          <w:rFonts w:ascii="宋体" w:hAnsi="宋体" w:hint="eastAsia"/>
          <w:kern w:val="0"/>
          <w:sz w:val="28"/>
          <w:szCs w:val="28"/>
        </w:rPr>
        <w:t>，－</w:t>
      </w:r>
      <w:r w:rsidRPr="00141013">
        <w:rPr>
          <w:rFonts w:ascii="宋体" w:hAnsi="宋体"/>
          <w:kern w:val="0"/>
          <w:sz w:val="28"/>
          <w:szCs w:val="28"/>
        </w:rPr>
        <w:t>3</w:t>
      </w:r>
      <w:r w:rsidRPr="00141013">
        <w:rPr>
          <w:rFonts w:ascii="宋体" w:hAnsi="宋体" w:hint="eastAsia"/>
          <w:kern w:val="0"/>
          <w:sz w:val="28"/>
          <w:szCs w:val="28"/>
        </w:rPr>
        <w:t>，</w:t>
      </w:r>
      <w:r w:rsidRPr="00141013">
        <w:rPr>
          <w:rFonts w:ascii="宋体" w:hAnsi="宋体"/>
          <w:kern w:val="0"/>
          <w:sz w:val="28"/>
          <w:szCs w:val="28"/>
        </w:rPr>
        <w:t>0.12</w:t>
      </w:r>
      <w:r w:rsidRPr="00141013">
        <w:rPr>
          <w:rFonts w:ascii="宋体" w:hAnsi="宋体" w:hint="eastAsia"/>
          <w:kern w:val="0"/>
          <w:sz w:val="28"/>
          <w:szCs w:val="28"/>
        </w:rPr>
        <w:t>，</w:t>
      </w:r>
      <w:r w:rsidRPr="00141013">
        <w:rPr>
          <w:rFonts w:ascii="宋体" w:hAnsi="宋体"/>
          <w:sz w:val="28"/>
          <w:szCs w:val="28"/>
        </w:rPr>
        <w:t xml:space="preserve"> </w:t>
      </w:r>
      <w:r w:rsidRPr="00141013">
        <w:rPr>
          <w:rFonts w:ascii="宋体" w:hAnsi="宋体" w:hint="eastAsia"/>
          <w:kern w:val="0"/>
          <w:sz w:val="28"/>
          <w:szCs w:val="28"/>
        </w:rPr>
        <w:t>，＋</w:t>
      </w:r>
      <w:r w:rsidRPr="00141013">
        <w:rPr>
          <w:rFonts w:ascii="宋体" w:hAnsi="宋体"/>
          <w:kern w:val="0"/>
          <w:sz w:val="28"/>
          <w:szCs w:val="28"/>
        </w:rPr>
        <w:t>0.07</w:t>
      </w:r>
      <w:r w:rsidRPr="00141013">
        <w:rPr>
          <w:rFonts w:ascii="宋体" w:hAnsi="宋体" w:hint="eastAsia"/>
          <w:kern w:val="0"/>
          <w:sz w:val="28"/>
          <w:szCs w:val="28"/>
        </w:rPr>
        <w:t>等数中，正数有</w:t>
      </w:r>
      <w:r w:rsidRPr="00141013">
        <w:rPr>
          <w:rFonts w:ascii="宋体" w:hAnsi="宋体"/>
          <w:kern w:val="0"/>
          <w:sz w:val="28"/>
          <w:szCs w:val="28"/>
          <w:u w:val="single"/>
        </w:rPr>
        <w:t xml:space="preserve">     </w:t>
      </w:r>
      <w:r w:rsidRPr="00141013">
        <w:rPr>
          <w:rFonts w:ascii="宋体" w:hAnsi="宋体" w:hint="eastAsia"/>
          <w:kern w:val="0"/>
          <w:sz w:val="28"/>
          <w:szCs w:val="28"/>
        </w:rPr>
        <w:t>，负数有</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9E1970" w:rsidRPr="00141013" w:rsidRDefault="009E1970" w:rsidP="009E1970">
      <w:pPr>
        <w:adjustRightInd w:val="0"/>
        <w:snapToGrid w:val="0"/>
        <w:ind w:firstLineChars="200" w:firstLine="562"/>
        <w:rPr>
          <w:rFonts w:ascii="宋体" w:hAnsi="宋体" w:hint="eastAsia"/>
          <w:b/>
          <w:sz w:val="28"/>
          <w:szCs w:val="28"/>
        </w:rPr>
      </w:pPr>
      <w:r w:rsidRPr="00141013">
        <w:rPr>
          <w:rFonts w:ascii="宋体" w:hAnsi="宋体" w:hint="eastAsia"/>
          <w:b/>
          <w:sz w:val="28"/>
          <w:szCs w:val="28"/>
        </w:rPr>
        <w:t>答案：</w:t>
      </w:r>
    </w:p>
    <w:p w:rsidR="009E1970" w:rsidRPr="00141013" w:rsidRDefault="009E1970" w:rsidP="009E1970">
      <w:pPr>
        <w:numPr>
          <w:ilvl w:val="0"/>
          <w:numId w:val="1"/>
        </w:numPr>
        <w:adjustRightInd w:val="0"/>
        <w:snapToGrid w:val="0"/>
        <w:rPr>
          <w:rFonts w:ascii="宋体" w:hAnsi="宋体" w:hint="eastAsia"/>
          <w:b/>
          <w:sz w:val="28"/>
          <w:szCs w:val="28"/>
        </w:rPr>
      </w:pPr>
      <w:r w:rsidRPr="00141013">
        <w:rPr>
          <w:rFonts w:ascii="宋体" w:hAnsi="宋体" w:hint="eastAsia"/>
          <w:b/>
          <w:sz w:val="28"/>
          <w:szCs w:val="28"/>
        </w:rPr>
        <w:t>正数，负数。</w:t>
      </w:r>
    </w:p>
    <w:p w:rsidR="009E1970" w:rsidRPr="00141013" w:rsidRDefault="009E1970" w:rsidP="009E1970">
      <w:pPr>
        <w:numPr>
          <w:ilvl w:val="0"/>
          <w:numId w:val="1"/>
        </w:numPr>
        <w:adjustRightInd w:val="0"/>
        <w:snapToGrid w:val="0"/>
        <w:rPr>
          <w:rFonts w:ascii="宋体" w:hAnsi="宋体" w:hint="eastAsia"/>
          <w:b/>
          <w:sz w:val="28"/>
          <w:szCs w:val="28"/>
        </w:rPr>
      </w:pPr>
      <w:r w:rsidRPr="00141013">
        <w:rPr>
          <w:rFonts w:ascii="宋体" w:hAnsi="宋体" w:hint="eastAsia"/>
          <w:b/>
          <w:sz w:val="28"/>
          <w:szCs w:val="28"/>
        </w:rPr>
        <w:t>略。</w:t>
      </w:r>
    </w:p>
    <w:p w:rsidR="009E1970" w:rsidRPr="00141013" w:rsidRDefault="009E1970" w:rsidP="009E1970">
      <w:pPr>
        <w:numPr>
          <w:ilvl w:val="0"/>
          <w:numId w:val="1"/>
        </w:numPr>
        <w:adjustRightInd w:val="0"/>
        <w:snapToGrid w:val="0"/>
        <w:rPr>
          <w:rFonts w:ascii="宋体" w:hAnsi="宋体" w:hint="eastAsia"/>
          <w:b/>
          <w:sz w:val="28"/>
          <w:szCs w:val="28"/>
        </w:rPr>
      </w:pPr>
      <w:r w:rsidRPr="00141013">
        <w:rPr>
          <w:rFonts w:ascii="宋体" w:hAnsi="宋体" w:hint="eastAsia"/>
          <w:b/>
          <w:sz w:val="28"/>
          <w:szCs w:val="28"/>
        </w:rPr>
        <w:t>D.</w:t>
      </w:r>
    </w:p>
    <w:p w:rsidR="009E1970" w:rsidRPr="00141013" w:rsidRDefault="009E1970" w:rsidP="009E1970">
      <w:pPr>
        <w:numPr>
          <w:ilvl w:val="0"/>
          <w:numId w:val="1"/>
        </w:numPr>
        <w:adjustRightInd w:val="0"/>
        <w:snapToGrid w:val="0"/>
        <w:rPr>
          <w:rFonts w:ascii="宋体" w:hAnsi="宋体" w:hint="eastAsia"/>
          <w:b/>
          <w:sz w:val="28"/>
          <w:szCs w:val="28"/>
        </w:rPr>
      </w:pPr>
      <w:r w:rsidRPr="00141013">
        <w:rPr>
          <w:rFonts w:ascii="宋体" w:hAnsi="宋体" w:hint="eastAsia"/>
          <w:b/>
          <w:sz w:val="28"/>
          <w:szCs w:val="28"/>
        </w:rPr>
        <w:t>24</w:t>
      </w:r>
      <w:r w:rsidRPr="00141013">
        <w:rPr>
          <w:rFonts w:ascii="宋体" w:hAnsi="宋体" w:hint="eastAsia"/>
          <w:bCs/>
          <w:sz w:val="28"/>
          <w:szCs w:val="28"/>
        </w:rPr>
        <w:t>℃,</w:t>
      </w:r>
      <w:r w:rsidRPr="00141013">
        <w:rPr>
          <w:rFonts w:ascii="宋体" w:hAnsi="宋体" w:hint="eastAsia"/>
          <w:sz w:val="28"/>
          <w:szCs w:val="28"/>
        </w:rPr>
        <w:t xml:space="preserve"> 3.5</w:t>
      </w:r>
      <w:r w:rsidRPr="00141013">
        <w:rPr>
          <w:rFonts w:ascii="宋体" w:hAnsi="宋体" w:hint="eastAsia"/>
          <w:bCs/>
          <w:sz w:val="28"/>
          <w:szCs w:val="28"/>
        </w:rPr>
        <w:t>℃，1998，</w:t>
      </w:r>
      <w:r w:rsidRPr="00141013">
        <w:rPr>
          <w:rFonts w:ascii="宋体" w:hAnsi="宋体" w:hint="eastAsia"/>
          <w:kern w:val="0"/>
          <w:sz w:val="28"/>
          <w:szCs w:val="28"/>
        </w:rPr>
        <w:t>－56</w:t>
      </w:r>
    </w:p>
    <w:p w:rsidR="009E1970" w:rsidRPr="00141013" w:rsidRDefault="009E1970" w:rsidP="009E1970">
      <w:pPr>
        <w:tabs>
          <w:tab w:val="left" w:pos="2115"/>
        </w:tabs>
        <w:spacing w:line="17" w:lineRule="auto"/>
        <w:ind w:firstLineChars="200" w:firstLine="560"/>
        <w:rPr>
          <w:ins w:id="0" w:author="微软用户" w:date="2015-06-05T10:37:00Z"/>
          <w:rFonts w:ascii="宋体" w:hAnsi="宋体" w:hint="eastAsia"/>
          <w:sz w:val="28"/>
          <w:szCs w:val="28"/>
        </w:rPr>
      </w:pPr>
    </w:p>
    <w:p w:rsidR="009E1970" w:rsidRPr="00141013" w:rsidRDefault="009E1970" w:rsidP="009E1970">
      <w:pPr>
        <w:adjustRightInd w:val="0"/>
        <w:snapToGrid w:val="0"/>
        <w:ind w:left="413"/>
        <w:rPr>
          <w:rFonts w:ascii="宋体" w:hAnsi="宋体" w:hint="eastAsia"/>
          <w:b/>
          <w:sz w:val="28"/>
          <w:szCs w:val="28"/>
        </w:rPr>
      </w:pPr>
      <w:r w:rsidRPr="00141013">
        <w:rPr>
          <w:rFonts w:ascii="宋体" w:hAnsi="宋体" w:hint="eastAsia"/>
          <w:b/>
          <w:sz w:val="28"/>
          <w:szCs w:val="28"/>
        </w:rPr>
        <w:t>板书设计</w:t>
      </w:r>
    </w:p>
    <w:p w:rsidR="009E1970" w:rsidRPr="00141013" w:rsidRDefault="009E1970" w:rsidP="009E1970">
      <w:pPr>
        <w:rPr>
          <w:rFonts w:ascii="宋体" w:hAnsi="宋体" w:hint="eastAsia"/>
          <w:sz w:val="28"/>
          <w:szCs w:val="28"/>
        </w:rPr>
      </w:pPr>
      <w:r>
        <w:rPr>
          <w:rFonts w:ascii="宋体" w:hAnsi="宋体"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352425</wp:posOffset>
                </wp:positionV>
                <wp:extent cx="1600200" cy="1287780"/>
                <wp:effectExtent l="0" t="3175" r="3810" b="444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287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970" w:rsidRDefault="009E1970" w:rsidP="009E1970">
                            <w:pPr>
                              <w:rPr>
                                <w:rFonts w:hint="eastAsia"/>
                              </w:rPr>
                            </w:pPr>
                            <w:r>
                              <w:rPr>
                                <w:rFonts w:hint="eastAsia"/>
                              </w:rPr>
                              <w:t xml:space="preserve">         </w:t>
                            </w:r>
                            <w:r>
                              <w:rPr>
                                <w:rFonts w:hint="eastAsia"/>
                              </w:rPr>
                              <w:t>正整数</w:t>
                            </w:r>
                          </w:p>
                          <w:p w:rsidR="009E1970" w:rsidRDefault="009E1970" w:rsidP="009E1970">
                            <w:pPr>
                              <w:rPr>
                                <w:rFonts w:hint="eastAsia"/>
                              </w:rPr>
                            </w:pPr>
                            <w:r>
                              <w:rPr>
                                <w:rFonts w:hint="eastAsia"/>
                              </w:rPr>
                              <w:t xml:space="preserve">            </w:t>
                            </w:r>
                          </w:p>
                          <w:p w:rsidR="009E1970" w:rsidRDefault="009E1970" w:rsidP="009E1970">
                            <w:pPr>
                              <w:rPr>
                                <w:rFonts w:hint="eastAsia"/>
                              </w:rPr>
                            </w:pPr>
                            <w:r>
                              <w:rPr>
                                <w:rFonts w:hint="eastAsia"/>
                              </w:rPr>
                              <w:t>整数</w:t>
                            </w:r>
                            <w:r>
                              <w:rPr>
                                <w:rFonts w:hint="eastAsia"/>
                              </w:rPr>
                              <w:t xml:space="preserve">     </w:t>
                            </w:r>
                            <w:r>
                              <w:rPr>
                                <w:rFonts w:hint="eastAsia"/>
                              </w:rPr>
                              <w:t>零</w:t>
                            </w:r>
                          </w:p>
                          <w:p w:rsidR="009E1970" w:rsidRDefault="009E1970" w:rsidP="009E1970">
                            <w:pPr>
                              <w:rPr>
                                <w:rFonts w:hint="eastAsia"/>
                              </w:rPr>
                            </w:pPr>
                          </w:p>
                          <w:p w:rsidR="009E1970" w:rsidRDefault="009E1970" w:rsidP="009E1970">
                            <w:pPr>
                              <w:rPr>
                                <w:rFonts w:hint="eastAsia"/>
                              </w:rPr>
                            </w:pPr>
                            <w:r>
                              <w:rPr>
                                <w:rFonts w:hint="eastAsia"/>
                              </w:rPr>
                              <w:t xml:space="preserve">         </w:t>
                            </w:r>
                            <w:r>
                              <w:rPr>
                                <w:rFonts w:hint="eastAsia"/>
                              </w:rPr>
                              <w:t>负整数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 o:spid="_x0000_s1027" type="#_x0000_t202" style="position:absolute;left:0;text-align:left;margin-left:27pt;margin-top:27.75pt;width:126pt;height:1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" filled="f" stroked="f">
                <v:textbox>
                  <w:txbxContent>
                    <w:p w:rsidR="009E1970" w:rsidRDefault="009E1970" w:rsidP="009E1970">
                      <w:pPr>
                        <w:rPr>
                          <w:rFonts w:hint="eastAsia"/>
                        </w:rPr>
                      </w:pPr>
                      <w:r>
                        <w:rPr>
                          <w:rFonts w:hint="eastAsia"/>
                        </w:rPr>
                        <w:t xml:space="preserve">         </w:t>
                      </w:r>
                      <w:r>
                        <w:rPr>
                          <w:rFonts w:hint="eastAsia"/>
                        </w:rPr>
                        <w:t>正整数</w:t>
                      </w:r>
                    </w:p>
                    <w:p w:rsidR="009E1970" w:rsidRDefault="009E1970" w:rsidP="009E1970">
                      <w:pPr>
                        <w:rPr>
                          <w:rFonts w:hint="eastAsia"/>
                        </w:rPr>
                      </w:pPr>
                      <w:r>
                        <w:rPr>
                          <w:rFonts w:hint="eastAsia"/>
                        </w:rPr>
                        <w:t xml:space="preserve">            </w:t>
                      </w:r>
                    </w:p>
                    <w:p w:rsidR="009E1970" w:rsidRDefault="009E1970" w:rsidP="009E1970">
                      <w:pPr>
                        <w:rPr>
                          <w:rFonts w:hint="eastAsia"/>
                        </w:rPr>
                      </w:pPr>
                      <w:r>
                        <w:rPr>
                          <w:rFonts w:hint="eastAsia"/>
                        </w:rPr>
                        <w:t>整数</w:t>
                      </w:r>
                      <w:r>
                        <w:rPr>
                          <w:rFonts w:hint="eastAsia"/>
                        </w:rPr>
                        <w:t xml:space="preserve">     </w:t>
                      </w:r>
                      <w:r>
                        <w:rPr>
                          <w:rFonts w:hint="eastAsia"/>
                        </w:rPr>
                        <w:t>零</w:t>
                      </w:r>
                    </w:p>
                    <w:p w:rsidR="009E1970" w:rsidRDefault="009E1970" w:rsidP="009E1970">
                      <w:pPr>
                        <w:rPr>
                          <w:rFonts w:hint="eastAsia"/>
                        </w:rPr>
                      </w:pPr>
                    </w:p>
                    <w:p w:rsidR="009E1970" w:rsidRDefault="009E1970" w:rsidP="009E1970">
                      <w:pPr>
                        <w:rPr>
                          <w:rFonts w:hint="eastAsia"/>
                        </w:rPr>
                      </w:pPr>
                      <w:r>
                        <w:rPr>
                          <w:rFonts w:hint="eastAsia"/>
                        </w:rPr>
                        <w:t xml:space="preserve">         </w:t>
                      </w:r>
                      <w:r>
                        <w:rPr>
                          <w:rFonts w:hint="eastAsia"/>
                        </w:rPr>
                        <w:t>负整数</w:t>
                      </w:r>
                    </w:p>
                  </w:txbxContent>
                </v:textbox>
              </v:shape>
            </w:pict>
          </mc:Fallback>
        </mc:AlternateContent>
      </w:r>
      <w:r w:rsidRPr="00141013">
        <w:rPr>
          <w:rFonts w:ascii="宋体" w:hAnsi="宋体" w:hint="eastAsia"/>
          <w:sz w:val="28"/>
          <w:szCs w:val="28"/>
        </w:rPr>
        <w:t xml:space="preserve">                 负数</w:t>
      </w:r>
    </w:p>
    <w:p w:rsidR="009E1970" w:rsidRPr="00141013" w:rsidRDefault="009E1970" w:rsidP="009E1970">
      <w:pPr>
        <w:ind w:left="413"/>
        <w:rPr>
          <w:rFonts w:ascii="宋体" w:hAnsi="宋体" w:hint="eastAsia"/>
          <w:b/>
          <w:sz w:val="28"/>
          <w:szCs w:val="28"/>
        </w:rPr>
      </w:pPr>
      <w:r>
        <w:rPr>
          <w:rFonts w:ascii="宋体" w:hAnsi="宋体" w:hint="eastAsia"/>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800100</wp:posOffset>
                </wp:positionH>
                <wp:positionV relativeFrom="paragraph">
                  <wp:posOffset>95250</wp:posOffset>
                </wp:positionV>
                <wp:extent cx="114300" cy="792480"/>
                <wp:effectExtent l="5715" t="8890" r="13335" b="8255"/>
                <wp:wrapNone/>
                <wp:docPr id="3" name="左大括号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92480"/>
                        </a:xfrm>
                        <a:prstGeom prst="leftBrace">
                          <a:avLst>
                            <a:gd name="adj1" fmla="val 57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左大括号 3" o:spid="_x0000_s1026" type="#_x0000_t87" style="position:absolute;left:0;text-align:left;margin-left:63pt;margin-top:7.5pt;width:9pt;height:6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"/>
            </w:pict>
          </mc:Fallback>
        </mc:AlternateContent>
      </w:r>
    </w:p>
    <w:p w:rsidR="009E1970" w:rsidRPr="00141013" w:rsidRDefault="009E1970" w:rsidP="009E1970">
      <w:pPr>
        <w:rPr>
          <w:rFonts w:ascii="宋体" w:hAnsi="宋体" w:hint="eastAsia"/>
          <w:b/>
          <w:sz w:val="28"/>
          <w:szCs w:val="28"/>
        </w:rPr>
      </w:pPr>
    </w:p>
    <w:p w:rsidR="009E1970" w:rsidRPr="00141013" w:rsidRDefault="009E1970" w:rsidP="009E1970">
      <w:pPr>
        <w:ind w:left="413"/>
        <w:rPr>
          <w:rFonts w:ascii="宋体" w:hAnsi="宋体" w:hint="eastAsia"/>
          <w:b/>
          <w:sz w:val="28"/>
          <w:szCs w:val="28"/>
        </w:rPr>
      </w:pPr>
    </w:p>
    <w:p w:rsidR="009E1970" w:rsidRPr="00141013" w:rsidRDefault="009E1970" w:rsidP="009E1970">
      <w:pPr>
        <w:rPr>
          <w:rFonts w:ascii="宋体" w:hAnsi="宋体" w:hint="eastAsia"/>
          <w:b/>
          <w:sz w:val="28"/>
          <w:szCs w:val="28"/>
        </w:rPr>
      </w:pPr>
      <w:r w:rsidRPr="00141013">
        <w:rPr>
          <w:rFonts w:ascii="宋体" w:hAnsi="宋体" w:hint="eastAsia"/>
          <w:b/>
          <w:sz w:val="28"/>
          <w:szCs w:val="28"/>
        </w:rPr>
        <w:t>教学资料包</w:t>
      </w:r>
    </w:p>
    <w:p w:rsidR="009E1970" w:rsidRPr="00141013" w:rsidRDefault="009E1970" w:rsidP="009E1970">
      <w:pPr>
        <w:adjustRightInd w:val="0"/>
        <w:snapToGrid w:val="0"/>
        <w:ind w:left="562" w:hangingChars="200" w:hanging="562"/>
        <w:rPr>
          <w:rFonts w:ascii="宋体" w:hAnsi="宋体" w:hint="eastAsia"/>
          <w:b/>
          <w:sz w:val="28"/>
          <w:szCs w:val="28"/>
        </w:rPr>
      </w:pPr>
      <w:r w:rsidRPr="00141013">
        <w:rPr>
          <w:rFonts w:ascii="宋体" w:hAnsi="宋体" w:hint="eastAsia"/>
          <w:b/>
          <w:sz w:val="28"/>
          <w:szCs w:val="28"/>
        </w:rPr>
        <w:t>（一） 数学资源</w:t>
      </w:r>
    </w:p>
    <w:p w:rsidR="009E1970" w:rsidRPr="00141013" w:rsidRDefault="009E1970" w:rsidP="009E1970">
      <w:pPr>
        <w:adjustRightInd w:val="0"/>
        <w:snapToGrid w:val="0"/>
        <w:rPr>
          <w:rFonts w:ascii="宋体" w:hAnsi="宋体" w:hint="eastAsia"/>
          <w:sz w:val="28"/>
          <w:szCs w:val="28"/>
        </w:rPr>
      </w:pP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我们在小学</w:t>
      </w:r>
      <w:proofErr w:type="gramStart"/>
      <w:r w:rsidRPr="00141013">
        <w:rPr>
          <w:rFonts w:cs="Arial"/>
          <w:sz w:val="28"/>
          <w:szCs w:val="28"/>
        </w:rPr>
        <w:t>学</w:t>
      </w:r>
      <w:proofErr w:type="gramEnd"/>
      <w:r w:rsidRPr="00141013">
        <w:rPr>
          <w:rFonts w:cs="Arial"/>
          <w:sz w:val="28"/>
          <w:szCs w:val="28"/>
        </w:rPr>
        <w:t>过自然数;一个物体也没有，就用0来表示，</w:t>
      </w:r>
      <w:hyperlink r:id="rId8" w:tgtFrame="_blank" w:history="1">
        <w:r w:rsidRPr="00141013">
          <w:rPr>
            <w:rStyle w:val="a7"/>
            <w:rFonts w:cs="Arial"/>
            <w:sz w:val="28"/>
            <w:szCs w:val="28"/>
          </w:rPr>
          <w:t>测量</w:t>
        </w:r>
      </w:hyperlink>
      <w:r w:rsidRPr="00141013">
        <w:rPr>
          <w:rFonts w:cs="Arial"/>
          <w:sz w:val="28"/>
          <w:szCs w:val="28"/>
        </w:rPr>
        <w:t>和计算有时不能得到整数的结果，这就要用分数和小数表示.同学们还见过其他种类的数吗?</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现在有两个温度计,温度计</w:t>
      </w:r>
      <w:proofErr w:type="gramStart"/>
      <w:r w:rsidRPr="00141013">
        <w:rPr>
          <w:rFonts w:cs="Arial"/>
          <w:sz w:val="28"/>
          <w:szCs w:val="28"/>
        </w:rPr>
        <w:t>液面指</w:t>
      </w:r>
      <w:proofErr w:type="gramEnd"/>
      <w:r w:rsidRPr="00141013">
        <w:rPr>
          <w:rFonts w:cs="Arial"/>
          <w:sz w:val="28"/>
          <w:szCs w:val="28"/>
        </w:rPr>
        <w:t>在0以上第6刻度，它表示的温度是6</w:t>
      </w:r>
      <w:r w:rsidRPr="00141013">
        <w:rPr>
          <w:rFonts w:hint="eastAsia"/>
          <w:sz w:val="28"/>
          <w:szCs w:val="28"/>
        </w:rPr>
        <w:t>℃</w:t>
      </w:r>
      <w:r w:rsidRPr="00141013">
        <w:rPr>
          <w:rFonts w:cs="Arial"/>
          <w:sz w:val="28"/>
          <w:szCs w:val="28"/>
        </w:rPr>
        <w:t>，那么温度计</w:t>
      </w:r>
      <w:proofErr w:type="gramStart"/>
      <w:r w:rsidRPr="00141013">
        <w:rPr>
          <w:rFonts w:cs="Arial"/>
          <w:sz w:val="28"/>
          <w:szCs w:val="28"/>
        </w:rPr>
        <w:t>液面指</w:t>
      </w:r>
      <w:proofErr w:type="gramEnd"/>
      <w:r w:rsidRPr="00141013">
        <w:rPr>
          <w:rFonts w:cs="Arial"/>
          <w:sz w:val="28"/>
          <w:szCs w:val="28"/>
        </w:rPr>
        <w:t>在0以下第6刻度，这时的</w:t>
      </w:r>
      <w:hyperlink r:id="rId9" w:tgtFrame="_blank" w:history="1">
        <w:r w:rsidRPr="00141013">
          <w:rPr>
            <w:rStyle w:val="a7"/>
            <w:rFonts w:cs="Arial"/>
            <w:sz w:val="28"/>
            <w:szCs w:val="28"/>
          </w:rPr>
          <w:t>温度</w:t>
        </w:r>
      </w:hyperlink>
      <w:r w:rsidRPr="00141013">
        <w:rPr>
          <w:rFonts w:cs="Arial"/>
          <w:sz w:val="28"/>
          <w:szCs w:val="28"/>
        </w:rPr>
        <w:t>如何表示呢?</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lastRenderedPageBreak/>
        <w:t>提示：　如果还用6</w:t>
      </w:r>
      <w:r w:rsidRPr="00141013">
        <w:rPr>
          <w:rFonts w:hint="eastAsia"/>
          <w:sz w:val="28"/>
          <w:szCs w:val="28"/>
        </w:rPr>
        <w:t>℃</w:t>
      </w:r>
      <w:r w:rsidRPr="00141013">
        <w:rPr>
          <w:rFonts w:cs="Arial"/>
          <w:sz w:val="28"/>
          <w:szCs w:val="28"/>
        </w:rPr>
        <w:t>来表示，那么就无法区分是零上6</w:t>
      </w:r>
      <w:r w:rsidRPr="00141013">
        <w:rPr>
          <w:rFonts w:hint="eastAsia"/>
          <w:sz w:val="28"/>
          <w:szCs w:val="28"/>
        </w:rPr>
        <w:t>℃</w:t>
      </w:r>
      <w:r w:rsidRPr="00141013">
        <w:rPr>
          <w:rFonts w:cs="Arial"/>
          <w:sz w:val="28"/>
          <w:szCs w:val="28"/>
        </w:rPr>
        <w:t>还是零下6</w:t>
      </w:r>
      <w:r w:rsidRPr="00141013">
        <w:rPr>
          <w:rFonts w:hint="eastAsia"/>
          <w:sz w:val="28"/>
          <w:szCs w:val="28"/>
        </w:rPr>
        <w:t>℃</w:t>
      </w:r>
      <w:r w:rsidRPr="00141013">
        <w:rPr>
          <w:rFonts w:cs="Arial"/>
          <w:sz w:val="28"/>
          <w:szCs w:val="28"/>
        </w:rPr>
        <w:t>，因此我们就引入</w:t>
      </w:r>
      <w:proofErr w:type="gramStart"/>
      <w:r w:rsidRPr="00141013">
        <w:rPr>
          <w:rFonts w:cs="Arial"/>
          <w:sz w:val="28"/>
          <w:szCs w:val="28"/>
        </w:rPr>
        <w:t>一种新数</w:t>
      </w:r>
      <w:proofErr w:type="gramEnd"/>
      <w:r w:rsidRPr="00141013">
        <w:rPr>
          <w:rFonts w:cs="Arial"/>
          <w:sz w:val="28"/>
          <w:szCs w:val="28"/>
        </w:rPr>
        <w:t>——负数.</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参考答案：　记作-6</w:t>
      </w:r>
      <w:r w:rsidRPr="00141013">
        <w:rPr>
          <w:rFonts w:hint="eastAsia"/>
          <w:sz w:val="28"/>
          <w:szCs w:val="28"/>
        </w:rPr>
        <w:t>℃</w:t>
      </w:r>
      <w:r w:rsidRPr="00141013">
        <w:rPr>
          <w:rFonts w:cs="Arial"/>
          <w:sz w:val="28"/>
          <w:szCs w:val="28"/>
        </w:rPr>
        <w:t>.</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说明：我们为了区分零上6</w:t>
      </w:r>
      <w:r w:rsidRPr="00141013">
        <w:rPr>
          <w:rFonts w:hint="eastAsia"/>
          <w:sz w:val="28"/>
          <w:szCs w:val="28"/>
        </w:rPr>
        <w:t>℃</w:t>
      </w:r>
      <w:r w:rsidRPr="00141013">
        <w:rPr>
          <w:rFonts w:cs="Arial"/>
          <w:sz w:val="28"/>
          <w:szCs w:val="28"/>
        </w:rPr>
        <w:t>与零下6</w:t>
      </w:r>
      <w:r w:rsidRPr="00141013">
        <w:rPr>
          <w:rFonts w:hint="eastAsia"/>
          <w:sz w:val="28"/>
          <w:szCs w:val="28"/>
        </w:rPr>
        <w:t>℃</w:t>
      </w:r>
      <w:r w:rsidRPr="00141013">
        <w:rPr>
          <w:rFonts w:cs="Arial"/>
          <w:sz w:val="28"/>
          <w:szCs w:val="28"/>
        </w:rPr>
        <w:t>这一组具有相反意义的量，因而引入了负数的概念.</w:t>
      </w:r>
    </w:p>
    <w:p w:rsidR="009E1970" w:rsidRPr="00141013" w:rsidRDefault="009E1970" w:rsidP="009E1970">
      <w:pPr>
        <w:rPr>
          <w:rFonts w:ascii="宋体" w:hAnsi="宋体" w:hint="eastAsia"/>
          <w:b/>
          <w:sz w:val="28"/>
          <w:szCs w:val="28"/>
        </w:rPr>
      </w:pPr>
      <w:r w:rsidRPr="00141013">
        <w:rPr>
          <w:rFonts w:ascii="宋体" w:hAnsi="宋体" w:hint="eastAsia"/>
          <w:b/>
          <w:sz w:val="28"/>
          <w:szCs w:val="28"/>
        </w:rPr>
        <w:t>（</w:t>
      </w:r>
      <w:r>
        <w:rPr>
          <w:rFonts w:ascii="宋体" w:hAnsi="宋体" w:hint="eastAsia"/>
          <w:b/>
          <w:sz w:val="28"/>
          <w:szCs w:val="28"/>
        </w:rPr>
        <w:t>二</w:t>
      </w:r>
      <w:r w:rsidRPr="00141013">
        <w:rPr>
          <w:rFonts w:ascii="宋体" w:hAnsi="宋体" w:hint="eastAsia"/>
          <w:b/>
          <w:sz w:val="28"/>
          <w:szCs w:val="28"/>
        </w:rPr>
        <w:t>）资料链接</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人们在生活中经常会遇到各种相反意义的量。比如，在记账时有余有亏；在计算</w:t>
      </w:r>
      <w:proofErr w:type="gramStart"/>
      <w:r w:rsidRPr="00141013">
        <w:rPr>
          <w:rFonts w:cs="Arial"/>
          <w:sz w:val="28"/>
          <w:szCs w:val="28"/>
        </w:rPr>
        <w:t>粮仓存米时</w:t>
      </w:r>
      <w:proofErr w:type="gramEnd"/>
      <w:r w:rsidRPr="00141013">
        <w:rPr>
          <w:rFonts w:cs="Arial"/>
          <w:sz w:val="28"/>
          <w:szCs w:val="28"/>
        </w:rPr>
        <w:t>，有时要记进粮食，有时要记出粮食。为了方便，人们就考虑了相反意义的数来表示。于是人们引入了正负数这个概念，把</w:t>
      </w:r>
      <w:proofErr w:type="gramStart"/>
      <w:r w:rsidRPr="00141013">
        <w:rPr>
          <w:rFonts w:cs="Arial"/>
          <w:sz w:val="28"/>
          <w:szCs w:val="28"/>
        </w:rPr>
        <w:t>余钱进粮食</w:t>
      </w:r>
      <w:proofErr w:type="gramEnd"/>
      <w:r w:rsidRPr="00141013">
        <w:rPr>
          <w:rFonts w:cs="Arial"/>
          <w:sz w:val="28"/>
          <w:szCs w:val="28"/>
        </w:rPr>
        <w:t>记为正，把亏钱、出粮食记为负。可见正负数是生产实践中产生的。</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据史料记载，早在两千多年前，中国就有了正负数的概念，掌握了正负数的运算法则。人们计算的时候用一些小竹棍摆出各种数字来进行计算。比如，356摆成||| ，3056摆成等等。这些小竹棍叫做“算筹”算筹也可以用骨头和象牙来制作。</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中国三国时期的学者</w:t>
      </w:r>
      <w:hyperlink r:id="rId10" w:tgtFrame="_blank" w:history="1">
        <w:proofErr w:type="gramStart"/>
        <w:r w:rsidRPr="00141013">
          <w:rPr>
            <w:rStyle w:val="a7"/>
            <w:rFonts w:cs="Arial"/>
            <w:sz w:val="28"/>
            <w:szCs w:val="28"/>
          </w:rPr>
          <w:t>刘徽</w:t>
        </w:r>
        <w:proofErr w:type="gramEnd"/>
      </w:hyperlink>
      <w:r w:rsidRPr="00141013">
        <w:rPr>
          <w:rFonts w:cs="Arial"/>
          <w:sz w:val="28"/>
          <w:szCs w:val="28"/>
        </w:rPr>
        <w:t>在建立负数的概念上有重大贡献。</w:t>
      </w:r>
      <w:proofErr w:type="gramStart"/>
      <w:r w:rsidRPr="00141013">
        <w:rPr>
          <w:rFonts w:cs="Arial"/>
          <w:sz w:val="28"/>
          <w:szCs w:val="28"/>
        </w:rPr>
        <w:t>刘徽首先</w:t>
      </w:r>
      <w:proofErr w:type="gramEnd"/>
      <w:r w:rsidRPr="00141013">
        <w:rPr>
          <w:rFonts w:cs="Arial"/>
          <w:sz w:val="28"/>
          <w:szCs w:val="28"/>
        </w:rPr>
        <w:t>给出了正负数的定义，他说：“今两算得失相反，要令正负以名之。”意思是说，在计算过程中遇到具有相反意义的量，要用正数和负数来区分它们。</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proofErr w:type="gramStart"/>
      <w:r w:rsidRPr="00141013">
        <w:rPr>
          <w:rFonts w:cs="Arial"/>
          <w:sz w:val="28"/>
          <w:szCs w:val="28"/>
        </w:rPr>
        <w:lastRenderedPageBreak/>
        <w:t>刘徽第一次</w:t>
      </w:r>
      <w:proofErr w:type="gramEnd"/>
      <w:r w:rsidRPr="00141013">
        <w:rPr>
          <w:rFonts w:cs="Arial"/>
          <w:sz w:val="28"/>
          <w:szCs w:val="28"/>
        </w:rPr>
        <w:t>给出了正负区分正负数的方法。他说：“正算</w:t>
      </w:r>
      <w:proofErr w:type="gramStart"/>
      <w:r w:rsidRPr="00141013">
        <w:rPr>
          <w:rFonts w:cs="Arial"/>
          <w:sz w:val="28"/>
          <w:szCs w:val="28"/>
        </w:rPr>
        <w:t>赤</w:t>
      </w:r>
      <w:proofErr w:type="gramEnd"/>
      <w:r w:rsidRPr="00141013">
        <w:rPr>
          <w:rFonts w:cs="Arial"/>
          <w:sz w:val="28"/>
          <w:szCs w:val="28"/>
        </w:rPr>
        <w:t>，负算黑；否则以斜正为异”意思是说，用红色的小棍摆出的数表示正数，用黑色的小棍摆出的数表示负数；也可以</w:t>
      </w:r>
      <w:proofErr w:type="gramStart"/>
      <w:r w:rsidRPr="00141013">
        <w:rPr>
          <w:rFonts w:cs="Arial"/>
          <w:sz w:val="28"/>
          <w:szCs w:val="28"/>
        </w:rPr>
        <w:t>用斜摆的</w:t>
      </w:r>
      <w:proofErr w:type="gramEnd"/>
      <w:r w:rsidRPr="00141013">
        <w:rPr>
          <w:rFonts w:cs="Arial"/>
          <w:sz w:val="28"/>
          <w:szCs w:val="28"/>
        </w:rPr>
        <w:t>小棍表示负数，用正摆的小棍表示正数。</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中国古代著名的数学专著《九章算术》（成书于公元一世纪）中，最早提出了正负数加减法的法则：“正负数曰：同名相除，异名相益，正无入负之，负无入正之；其异名相除，同名相益，正无入正之，负无入负之。”这里的“名”就是“号”，“除”就是“减”，“相益”、“相除”就是两数的绝对值“相加”、“相减”，“无”就是“零”。</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用现在的话说就是：“正负数的加减法则是：同符号两数相减，等于其绝对值相减，异号两数相减，等于其绝对值相加。零减正数得负数，零减负数得正数。异号两数相加，等于其绝对值相减，同号两数相加，等于其绝对值相加。零加正数等于正数，零加负数等于负数。”</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这段关于正负数的运算法则的叙述是完全正确的，与现在的法则完全一致！负数的引入是中国数学家杰出的贡献之一。</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用不同颜色的数表示正负数的习惯，一直保留到现在。现在一般用红色表示负数，报纸上登载某国经济上出现赤字，表明支出大于收入，财政上亏了钱。</w:t>
      </w:r>
    </w:p>
    <w:p w:rsidR="009E1970" w:rsidRPr="00141013" w:rsidRDefault="009E1970" w:rsidP="009E1970">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lastRenderedPageBreak/>
        <w:t>负数是正数的</w:t>
      </w:r>
      <w:hyperlink r:id="rId11" w:tgtFrame="_blank" w:history="1">
        <w:r w:rsidRPr="00141013">
          <w:rPr>
            <w:rStyle w:val="a7"/>
            <w:rFonts w:cs="Arial"/>
            <w:sz w:val="28"/>
            <w:szCs w:val="28"/>
          </w:rPr>
          <w:t>相反数</w:t>
        </w:r>
      </w:hyperlink>
      <w:r w:rsidRPr="00141013">
        <w:rPr>
          <w:rFonts w:cs="Arial"/>
          <w:sz w:val="28"/>
          <w:szCs w:val="28"/>
        </w:rPr>
        <w:t>。在实际生活中，我们经常用正数和负数来表示意义相反的两个量。夏天武汉气温高达42°C，你会想到武汉的确</w:t>
      </w:r>
      <w:proofErr w:type="gramStart"/>
      <w:r w:rsidRPr="00141013">
        <w:rPr>
          <w:rFonts w:cs="Arial"/>
          <w:sz w:val="28"/>
          <w:szCs w:val="28"/>
        </w:rPr>
        <w:t>象</w:t>
      </w:r>
      <w:proofErr w:type="gramEnd"/>
      <w:r w:rsidRPr="00141013">
        <w:rPr>
          <w:rFonts w:cs="Arial"/>
          <w:sz w:val="28"/>
          <w:szCs w:val="28"/>
        </w:rPr>
        <w:t>火炉，冬天哈尔滨气温-32°C一个负号让你感到北方冬天的寒冷。</w:t>
      </w:r>
    </w:p>
    <w:p w:rsidR="00FB3704" w:rsidRPr="009E1970" w:rsidRDefault="00FB3704">
      <w:bookmarkStart w:id="1" w:name="_GoBack"/>
      <w:bookmarkEnd w:id="1"/>
    </w:p>
    <w:sectPr w:rsidR="00FB3704" w:rsidRPr="009E19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9F7" w:rsidRDefault="003939F7" w:rsidP="009E1970">
      <w:r>
        <w:separator/>
      </w:r>
    </w:p>
  </w:endnote>
  <w:endnote w:type="continuationSeparator" w:id="0">
    <w:p w:rsidR="003939F7" w:rsidRDefault="003939F7" w:rsidP="009E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9F7" w:rsidRDefault="003939F7" w:rsidP="009E1970">
      <w:r>
        <w:separator/>
      </w:r>
    </w:p>
  </w:footnote>
  <w:footnote w:type="continuationSeparator" w:id="0">
    <w:p w:rsidR="003939F7" w:rsidRDefault="003939F7" w:rsidP="009E19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427C2"/>
    <w:multiLevelType w:val="hybridMultilevel"/>
    <w:tmpl w:val="58787E7C"/>
    <w:lvl w:ilvl="0" w:tplc="84EA8AC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14"/>
    <w:rsid w:val="003939F7"/>
    <w:rsid w:val="007E4514"/>
    <w:rsid w:val="009E1970"/>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9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19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1970"/>
    <w:rPr>
      <w:sz w:val="18"/>
      <w:szCs w:val="18"/>
    </w:rPr>
  </w:style>
  <w:style w:type="paragraph" w:styleId="a4">
    <w:name w:val="footer"/>
    <w:basedOn w:val="a"/>
    <w:link w:val="Char0"/>
    <w:uiPriority w:val="99"/>
    <w:unhideWhenUsed/>
    <w:rsid w:val="009E1970"/>
    <w:pPr>
      <w:tabs>
        <w:tab w:val="center" w:pos="4153"/>
        <w:tab w:val="right" w:pos="8306"/>
      </w:tabs>
      <w:snapToGrid w:val="0"/>
      <w:jc w:val="left"/>
    </w:pPr>
    <w:rPr>
      <w:sz w:val="18"/>
      <w:szCs w:val="18"/>
    </w:rPr>
  </w:style>
  <w:style w:type="character" w:customStyle="1" w:styleId="Char0">
    <w:name w:val="页脚 Char"/>
    <w:basedOn w:val="a0"/>
    <w:link w:val="a4"/>
    <w:uiPriority w:val="99"/>
    <w:rsid w:val="009E1970"/>
    <w:rPr>
      <w:sz w:val="18"/>
      <w:szCs w:val="18"/>
    </w:rPr>
  </w:style>
  <w:style w:type="paragraph" w:styleId="a5">
    <w:name w:val="Normal (Web)"/>
    <w:basedOn w:val="a"/>
    <w:rsid w:val="009E1970"/>
    <w:pPr>
      <w:widowControl/>
      <w:spacing w:before="100" w:beforeAutospacing="1" w:after="100" w:afterAutospacing="1"/>
      <w:jc w:val="left"/>
    </w:pPr>
    <w:rPr>
      <w:rFonts w:ascii="宋体" w:hAnsi="宋体" w:cs="宋体"/>
      <w:kern w:val="0"/>
      <w:sz w:val="24"/>
    </w:rPr>
  </w:style>
  <w:style w:type="paragraph" w:styleId="a6">
    <w:name w:val="Body Text Indent"/>
    <w:basedOn w:val="a"/>
    <w:link w:val="Char1"/>
    <w:rsid w:val="009E1970"/>
    <w:pPr>
      <w:spacing w:line="440" w:lineRule="exact"/>
      <w:ind w:firstLine="480"/>
    </w:pPr>
    <w:rPr>
      <w:rFonts w:ascii="楷体_GB2312" w:eastAsia="楷体_GB2312" w:hAnsi="宋体"/>
      <w:sz w:val="24"/>
    </w:rPr>
  </w:style>
  <w:style w:type="character" w:customStyle="1" w:styleId="Char1">
    <w:name w:val="正文文本缩进 Char"/>
    <w:basedOn w:val="a0"/>
    <w:link w:val="a6"/>
    <w:rsid w:val="009E1970"/>
    <w:rPr>
      <w:rFonts w:ascii="楷体_GB2312" w:eastAsia="楷体_GB2312" w:hAnsi="宋体" w:cs="Times New Roman"/>
      <w:sz w:val="24"/>
      <w:szCs w:val="24"/>
    </w:rPr>
  </w:style>
  <w:style w:type="character" w:styleId="a7">
    <w:name w:val="Hyperlink"/>
    <w:basedOn w:val="a0"/>
    <w:rsid w:val="009E1970"/>
    <w:rPr>
      <w:color w:val="0000FF"/>
      <w:u w:val="single"/>
    </w:rPr>
  </w:style>
  <w:style w:type="paragraph" w:styleId="a8">
    <w:name w:val="Body Text"/>
    <w:basedOn w:val="a"/>
    <w:link w:val="Char2"/>
    <w:rsid w:val="009E1970"/>
    <w:pPr>
      <w:spacing w:after="120"/>
    </w:pPr>
  </w:style>
  <w:style w:type="character" w:customStyle="1" w:styleId="Char2">
    <w:name w:val="正文文本 Char"/>
    <w:basedOn w:val="a0"/>
    <w:link w:val="a8"/>
    <w:rsid w:val="009E1970"/>
    <w:rPr>
      <w:rFonts w:ascii="Times New Roman" w:eastAsia="宋体" w:hAnsi="Times New Roman" w:cs="Times New Roman"/>
      <w:szCs w:val="24"/>
    </w:rPr>
  </w:style>
  <w:style w:type="paragraph" w:styleId="2">
    <w:name w:val="Body Text Indent 2"/>
    <w:basedOn w:val="a"/>
    <w:link w:val="2Char"/>
    <w:rsid w:val="009E1970"/>
    <w:pPr>
      <w:spacing w:after="120" w:line="480" w:lineRule="auto"/>
      <w:ind w:leftChars="200" w:left="420"/>
    </w:pPr>
  </w:style>
  <w:style w:type="character" w:customStyle="1" w:styleId="2Char">
    <w:name w:val="正文文本缩进 2 Char"/>
    <w:basedOn w:val="a0"/>
    <w:link w:val="2"/>
    <w:rsid w:val="009E1970"/>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9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19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1970"/>
    <w:rPr>
      <w:sz w:val="18"/>
      <w:szCs w:val="18"/>
    </w:rPr>
  </w:style>
  <w:style w:type="paragraph" w:styleId="a4">
    <w:name w:val="footer"/>
    <w:basedOn w:val="a"/>
    <w:link w:val="Char0"/>
    <w:uiPriority w:val="99"/>
    <w:unhideWhenUsed/>
    <w:rsid w:val="009E1970"/>
    <w:pPr>
      <w:tabs>
        <w:tab w:val="center" w:pos="4153"/>
        <w:tab w:val="right" w:pos="8306"/>
      </w:tabs>
      <w:snapToGrid w:val="0"/>
      <w:jc w:val="left"/>
    </w:pPr>
    <w:rPr>
      <w:sz w:val="18"/>
      <w:szCs w:val="18"/>
    </w:rPr>
  </w:style>
  <w:style w:type="character" w:customStyle="1" w:styleId="Char0">
    <w:name w:val="页脚 Char"/>
    <w:basedOn w:val="a0"/>
    <w:link w:val="a4"/>
    <w:uiPriority w:val="99"/>
    <w:rsid w:val="009E1970"/>
    <w:rPr>
      <w:sz w:val="18"/>
      <w:szCs w:val="18"/>
    </w:rPr>
  </w:style>
  <w:style w:type="paragraph" w:styleId="a5">
    <w:name w:val="Normal (Web)"/>
    <w:basedOn w:val="a"/>
    <w:rsid w:val="009E1970"/>
    <w:pPr>
      <w:widowControl/>
      <w:spacing w:before="100" w:beforeAutospacing="1" w:after="100" w:afterAutospacing="1"/>
      <w:jc w:val="left"/>
    </w:pPr>
    <w:rPr>
      <w:rFonts w:ascii="宋体" w:hAnsi="宋体" w:cs="宋体"/>
      <w:kern w:val="0"/>
      <w:sz w:val="24"/>
    </w:rPr>
  </w:style>
  <w:style w:type="paragraph" w:styleId="a6">
    <w:name w:val="Body Text Indent"/>
    <w:basedOn w:val="a"/>
    <w:link w:val="Char1"/>
    <w:rsid w:val="009E1970"/>
    <w:pPr>
      <w:spacing w:line="440" w:lineRule="exact"/>
      <w:ind w:firstLine="480"/>
    </w:pPr>
    <w:rPr>
      <w:rFonts w:ascii="楷体_GB2312" w:eastAsia="楷体_GB2312" w:hAnsi="宋体"/>
      <w:sz w:val="24"/>
    </w:rPr>
  </w:style>
  <w:style w:type="character" w:customStyle="1" w:styleId="Char1">
    <w:name w:val="正文文本缩进 Char"/>
    <w:basedOn w:val="a0"/>
    <w:link w:val="a6"/>
    <w:rsid w:val="009E1970"/>
    <w:rPr>
      <w:rFonts w:ascii="楷体_GB2312" w:eastAsia="楷体_GB2312" w:hAnsi="宋体" w:cs="Times New Roman"/>
      <w:sz w:val="24"/>
      <w:szCs w:val="24"/>
    </w:rPr>
  </w:style>
  <w:style w:type="character" w:styleId="a7">
    <w:name w:val="Hyperlink"/>
    <w:basedOn w:val="a0"/>
    <w:rsid w:val="009E1970"/>
    <w:rPr>
      <w:color w:val="0000FF"/>
      <w:u w:val="single"/>
    </w:rPr>
  </w:style>
  <w:style w:type="paragraph" w:styleId="a8">
    <w:name w:val="Body Text"/>
    <w:basedOn w:val="a"/>
    <w:link w:val="Char2"/>
    <w:rsid w:val="009E1970"/>
    <w:pPr>
      <w:spacing w:after="120"/>
    </w:pPr>
  </w:style>
  <w:style w:type="character" w:customStyle="1" w:styleId="Char2">
    <w:name w:val="正文文本 Char"/>
    <w:basedOn w:val="a0"/>
    <w:link w:val="a8"/>
    <w:rsid w:val="009E1970"/>
    <w:rPr>
      <w:rFonts w:ascii="Times New Roman" w:eastAsia="宋体" w:hAnsi="Times New Roman" w:cs="Times New Roman"/>
      <w:szCs w:val="24"/>
    </w:rPr>
  </w:style>
  <w:style w:type="paragraph" w:styleId="2">
    <w:name w:val="Body Text Indent 2"/>
    <w:basedOn w:val="a"/>
    <w:link w:val="2Char"/>
    <w:rsid w:val="009E1970"/>
    <w:pPr>
      <w:spacing w:after="120" w:line="480" w:lineRule="auto"/>
      <w:ind w:leftChars="200" w:left="420"/>
    </w:pPr>
  </w:style>
  <w:style w:type="character" w:customStyle="1" w:styleId="2Char">
    <w:name w:val="正文文本缩进 2 Char"/>
    <w:basedOn w:val="a0"/>
    <w:link w:val="2"/>
    <w:rsid w:val="009E1970"/>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haosou.com/doc/1712061.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aike.haosou.com/doc/5214435.html" TargetMode="External"/><Relationship Id="rId5" Type="http://schemas.openxmlformats.org/officeDocument/2006/relationships/webSettings" Target="webSettings.xml"/><Relationship Id="rId10" Type="http://schemas.openxmlformats.org/officeDocument/2006/relationships/hyperlink" Target="http://baike.haosou.com/doc/5895737.html" TargetMode="External"/><Relationship Id="rId4" Type="http://schemas.openxmlformats.org/officeDocument/2006/relationships/settings" Target="settings.xml"/><Relationship Id="rId9" Type="http://schemas.openxmlformats.org/officeDocument/2006/relationships/hyperlink" Target="http://baike.haosou.com/doc/358412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923</Words>
  <Characters>5266</Characters>
  <Application>Microsoft Office Word</Application>
  <DocSecurity>0</DocSecurity>
  <Lines>43</Lines>
  <Paragraphs>12</Paragraphs>
  <ScaleCrop>false</ScaleCrop>
  <Company>微软中国</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2018-08-09T08:54:00Z</dcterms:created>
  <dcterms:modified xsi:type="dcterms:W3CDTF">2018-08-09T09:04:00Z</dcterms:modified>
</cp:coreProperties>
</file>